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A758E73" w14:textId="77777777" w:rsidR="00E24E77" w:rsidRPr="00522B40" w:rsidRDefault="00722B43" w:rsidP="00E24E77">
      <w:pPr>
        <w:rPr>
          <w:sz w:val="20"/>
        </w:rPr>
      </w:pPr>
      <w:bookmarkStart w:id="0" w:name="_GoBack"/>
      <w:bookmarkEnd w:id="0"/>
      <w:r>
        <w:rPr>
          <w:sz w:val="20"/>
        </w:rPr>
        <w:t xml:space="preserve"> </w:t>
      </w:r>
    </w:p>
    <w:p w14:paraId="3AE6CBB0" w14:textId="77777777" w:rsidR="00E24E77" w:rsidRPr="00522B40" w:rsidRDefault="00E24E77" w:rsidP="00E24E77">
      <w:pPr>
        <w:rPr>
          <w:rFonts w:cs="Arial"/>
          <w:sz w:val="20"/>
        </w:rPr>
      </w:pPr>
    </w:p>
    <w:tbl>
      <w:tblPr>
        <w:tblW w:w="9776" w:type="dxa"/>
        <w:tblInd w:w="113" w:type="dxa"/>
        <w:tblBorders>
          <w:top w:val="single" w:sz="4" w:space="0" w:color="auto"/>
          <w:bottom w:val="single" w:sz="4" w:space="0" w:color="auto"/>
        </w:tblBorders>
        <w:tblLook w:val="00A0" w:firstRow="1" w:lastRow="0" w:firstColumn="1" w:lastColumn="0" w:noHBand="0" w:noVBand="0"/>
      </w:tblPr>
      <w:tblGrid>
        <w:gridCol w:w="2268"/>
        <w:gridCol w:w="7508"/>
      </w:tblGrid>
      <w:tr w:rsidR="00E24E77" w:rsidRPr="00522B40" w14:paraId="11921C79" w14:textId="77777777" w:rsidTr="00D11BE7">
        <w:tc>
          <w:tcPr>
            <w:tcW w:w="2268" w:type="dxa"/>
            <w:tcBorders>
              <w:top w:val="single" w:sz="4" w:space="0" w:color="auto"/>
            </w:tcBorders>
            <w:shd w:val="clear" w:color="auto" w:fill="F3F3F3"/>
          </w:tcPr>
          <w:p w14:paraId="4320E6B8" w14:textId="77777777" w:rsidR="00E24E77" w:rsidRPr="00522B40" w:rsidRDefault="00E24E77" w:rsidP="00E24E77">
            <w:pPr>
              <w:spacing w:before="80" w:after="80"/>
              <w:rPr>
                <w:rFonts w:cs="Arial"/>
                <w:b/>
                <w:sz w:val="20"/>
                <w:lang w:val="en-NZ"/>
              </w:rPr>
            </w:pPr>
            <w:r w:rsidRPr="00522B40">
              <w:rPr>
                <w:rFonts w:cs="Arial"/>
                <w:b/>
                <w:sz w:val="20"/>
                <w:lang w:val="en-NZ"/>
              </w:rPr>
              <w:t>Committee:</w:t>
            </w:r>
          </w:p>
        </w:tc>
        <w:tc>
          <w:tcPr>
            <w:tcW w:w="7508" w:type="dxa"/>
            <w:tcBorders>
              <w:top w:val="single" w:sz="4" w:space="0" w:color="auto"/>
            </w:tcBorders>
            <w:shd w:val="clear" w:color="auto" w:fill="F3F3F3"/>
          </w:tcPr>
          <w:p w14:paraId="603FFB21" w14:textId="77777777" w:rsidR="00E24E77" w:rsidRPr="00522B40" w:rsidRDefault="00AB51B7" w:rsidP="00E24E77">
            <w:pPr>
              <w:spacing w:before="80" w:after="80"/>
              <w:rPr>
                <w:rFonts w:cs="Arial"/>
                <w:color w:val="FF00FF"/>
                <w:sz w:val="20"/>
                <w:lang w:val="en-NZ"/>
              </w:rPr>
            </w:pPr>
            <w:r w:rsidRPr="00457752">
              <w:rPr>
                <w:rFonts w:cs="Arial"/>
                <w:sz w:val="20"/>
                <w:lang w:val="en-NZ"/>
              </w:rPr>
              <w:t>Central Health and Disability Ethics Committee</w:t>
            </w:r>
          </w:p>
        </w:tc>
      </w:tr>
      <w:tr w:rsidR="00E24E77" w:rsidRPr="00522B40" w14:paraId="2F916CC9" w14:textId="77777777" w:rsidTr="00D11BE7">
        <w:tc>
          <w:tcPr>
            <w:tcW w:w="2268" w:type="dxa"/>
            <w:shd w:val="clear" w:color="auto" w:fill="F3F3F3"/>
          </w:tcPr>
          <w:p w14:paraId="2D5B0E9F" w14:textId="77777777" w:rsidR="00E24E77" w:rsidRPr="00522B40" w:rsidRDefault="00E24E77" w:rsidP="00E24E77">
            <w:pPr>
              <w:spacing w:before="80" w:after="80"/>
              <w:rPr>
                <w:rFonts w:cs="Arial"/>
                <w:b/>
                <w:sz w:val="20"/>
                <w:lang w:val="en-NZ"/>
              </w:rPr>
            </w:pPr>
            <w:r w:rsidRPr="00522B40">
              <w:rPr>
                <w:rFonts w:cs="Arial"/>
                <w:b/>
                <w:sz w:val="20"/>
                <w:lang w:val="en-NZ"/>
              </w:rPr>
              <w:t>Meeting date:</w:t>
            </w:r>
          </w:p>
        </w:tc>
        <w:tc>
          <w:tcPr>
            <w:tcW w:w="7508" w:type="dxa"/>
            <w:shd w:val="clear" w:color="auto" w:fill="F3F3F3"/>
          </w:tcPr>
          <w:p w14:paraId="194CBA3D" w14:textId="77777777" w:rsidR="00E24E77" w:rsidRPr="00522B40" w:rsidRDefault="00AB51B7" w:rsidP="00E24E77">
            <w:pPr>
              <w:spacing w:before="80" w:after="80"/>
              <w:rPr>
                <w:rFonts w:cs="Arial"/>
                <w:color w:val="FF00FF"/>
                <w:sz w:val="20"/>
                <w:lang w:val="en-NZ"/>
              </w:rPr>
            </w:pPr>
            <w:r w:rsidRPr="00457752">
              <w:rPr>
                <w:rFonts w:cs="Arial"/>
                <w:sz w:val="20"/>
                <w:lang w:val="en-NZ"/>
              </w:rPr>
              <w:t>25 August 2015</w:t>
            </w:r>
          </w:p>
        </w:tc>
      </w:tr>
      <w:tr w:rsidR="00E24E77" w:rsidRPr="00522B40" w14:paraId="1E69CC61" w14:textId="77777777" w:rsidTr="00D11BE7">
        <w:tc>
          <w:tcPr>
            <w:tcW w:w="2268" w:type="dxa"/>
            <w:tcBorders>
              <w:bottom w:val="single" w:sz="4" w:space="0" w:color="auto"/>
            </w:tcBorders>
            <w:shd w:val="clear" w:color="auto" w:fill="F3F3F3"/>
          </w:tcPr>
          <w:p w14:paraId="79071E74" w14:textId="77777777" w:rsidR="00E24E77" w:rsidRPr="00522B40" w:rsidRDefault="00E24E77" w:rsidP="00E24E77">
            <w:pPr>
              <w:spacing w:before="80" w:after="80"/>
              <w:rPr>
                <w:rFonts w:cs="Arial"/>
                <w:b/>
                <w:sz w:val="20"/>
                <w:lang w:val="en-NZ"/>
              </w:rPr>
            </w:pPr>
            <w:r w:rsidRPr="00522B40">
              <w:rPr>
                <w:rFonts w:cs="Arial"/>
                <w:b/>
                <w:sz w:val="20"/>
                <w:lang w:val="en-NZ"/>
              </w:rPr>
              <w:t>Meeting venue:</w:t>
            </w:r>
          </w:p>
        </w:tc>
        <w:tc>
          <w:tcPr>
            <w:tcW w:w="7508" w:type="dxa"/>
            <w:tcBorders>
              <w:bottom w:val="single" w:sz="4" w:space="0" w:color="auto"/>
            </w:tcBorders>
            <w:shd w:val="clear" w:color="auto" w:fill="F3F3F3"/>
          </w:tcPr>
          <w:p w14:paraId="21283444" w14:textId="77777777" w:rsidR="00E24E77" w:rsidRPr="00522B40" w:rsidRDefault="00AB51B7" w:rsidP="00E24E77">
            <w:pPr>
              <w:spacing w:before="80" w:after="80"/>
              <w:rPr>
                <w:rFonts w:cs="Arial"/>
                <w:color w:val="FF00FF"/>
                <w:sz w:val="20"/>
                <w:lang w:val="en-NZ"/>
              </w:rPr>
            </w:pPr>
            <w:r w:rsidRPr="00457752">
              <w:rPr>
                <w:rFonts w:cs="Arial"/>
                <w:sz w:val="20"/>
                <w:lang w:val="en-NZ"/>
              </w:rPr>
              <w:t xml:space="preserve">Freyberg Building, Ground Floor, Room G.04, 20 Aitken Street, Wellington </w:t>
            </w:r>
          </w:p>
        </w:tc>
      </w:tr>
    </w:tbl>
    <w:p w14:paraId="5BD25724" w14:textId="77777777" w:rsidR="00E24E77" w:rsidRPr="00522B40" w:rsidRDefault="00E24E77" w:rsidP="00E24E77">
      <w:pPr>
        <w:spacing w:before="80" w:after="80"/>
        <w:rPr>
          <w:rFonts w:cs="Arial"/>
          <w:sz w:val="20"/>
          <w:lang w:val="en-NZ"/>
        </w:rPr>
      </w:pPr>
    </w:p>
    <w:tbl>
      <w:tblPr>
        <w:tblStyle w:val="TableGrid"/>
        <w:tblW w:w="9776" w:type="dxa"/>
        <w:tblInd w:w="113"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55"/>
        <w:gridCol w:w="8221"/>
      </w:tblGrid>
      <w:tr w:rsidR="006C4833" w:rsidRPr="007F56D5" w14:paraId="642A5AEA" w14:textId="77777777" w:rsidTr="00435DD0">
        <w:tc>
          <w:tcPr>
            <w:tcW w:w="1555" w:type="dxa"/>
            <w:tcBorders>
              <w:top w:val="single" w:sz="4" w:space="0" w:color="auto"/>
            </w:tcBorders>
            <w:shd w:val="clear" w:color="auto" w:fill="F2F2F2" w:themeFill="background1" w:themeFillShade="F2"/>
          </w:tcPr>
          <w:p w14:paraId="2F65D8DF" w14:textId="77777777" w:rsidR="006C4833" w:rsidRPr="00826455" w:rsidRDefault="006C4833" w:rsidP="00E24E77">
            <w:pPr>
              <w:spacing w:before="80" w:after="80"/>
              <w:rPr>
                <w:rFonts w:cs="Arial"/>
                <w:b/>
                <w:sz w:val="20"/>
                <w:lang w:val="en-NZ" w:eastAsia="en-GB"/>
              </w:rPr>
            </w:pPr>
            <w:r w:rsidRPr="00826455">
              <w:rPr>
                <w:rFonts w:cs="Arial"/>
                <w:b/>
                <w:sz w:val="20"/>
                <w:lang w:val="en-NZ" w:eastAsia="en-GB"/>
              </w:rPr>
              <w:t>Time</w:t>
            </w:r>
          </w:p>
        </w:tc>
        <w:tc>
          <w:tcPr>
            <w:tcW w:w="8221" w:type="dxa"/>
            <w:tcBorders>
              <w:top w:val="single" w:sz="4" w:space="0" w:color="auto"/>
            </w:tcBorders>
            <w:shd w:val="clear" w:color="auto" w:fill="F2F2F2" w:themeFill="background1" w:themeFillShade="F2"/>
          </w:tcPr>
          <w:p w14:paraId="713D9FDA" w14:textId="77777777" w:rsidR="006C4833" w:rsidRPr="00826455" w:rsidRDefault="006C4833" w:rsidP="00351A4B">
            <w:pPr>
              <w:spacing w:before="80" w:after="80"/>
              <w:ind w:left="776"/>
              <w:rPr>
                <w:rFonts w:cs="Arial"/>
                <w:b/>
                <w:sz w:val="20"/>
                <w:lang w:val="en-NZ" w:eastAsia="en-GB"/>
              </w:rPr>
            </w:pPr>
            <w:r w:rsidRPr="00826455">
              <w:rPr>
                <w:rFonts w:cs="Arial"/>
                <w:b/>
                <w:sz w:val="20"/>
                <w:lang w:val="en-NZ" w:eastAsia="en-GB"/>
              </w:rPr>
              <w:t>Item of business</w:t>
            </w:r>
          </w:p>
        </w:tc>
      </w:tr>
      <w:tr w:rsidR="006C4833" w14:paraId="4C1808C3" w14:textId="77777777" w:rsidTr="00435DD0">
        <w:tc>
          <w:tcPr>
            <w:tcW w:w="1555" w:type="dxa"/>
            <w:shd w:val="clear" w:color="auto" w:fill="F2F2F2" w:themeFill="background1" w:themeFillShade="F2"/>
          </w:tcPr>
          <w:p w14:paraId="47EEB26D" w14:textId="77777777" w:rsidR="006C4833" w:rsidRPr="00993D86" w:rsidRDefault="00993D86" w:rsidP="00E24E77">
            <w:pPr>
              <w:spacing w:before="80" w:after="80"/>
              <w:rPr>
                <w:rFonts w:cs="Arial"/>
                <w:sz w:val="20"/>
                <w:lang w:val="en-NZ" w:eastAsia="en-GB"/>
              </w:rPr>
            </w:pPr>
            <w:r w:rsidRPr="00993D86">
              <w:rPr>
                <w:rFonts w:cs="Arial"/>
                <w:sz w:val="20"/>
                <w:lang w:val="en-NZ" w:eastAsia="en-GB"/>
              </w:rPr>
              <w:t>12.00pm</w:t>
            </w:r>
          </w:p>
        </w:tc>
        <w:tc>
          <w:tcPr>
            <w:tcW w:w="8221" w:type="dxa"/>
            <w:shd w:val="clear" w:color="auto" w:fill="F2F2F2" w:themeFill="background1" w:themeFillShade="F2"/>
          </w:tcPr>
          <w:p w14:paraId="2B3FDD42" w14:textId="77777777" w:rsidR="006C4833" w:rsidRPr="00993D86" w:rsidRDefault="006C4833" w:rsidP="00351A4B">
            <w:pPr>
              <w:spacing w:before="80" w:after="80"/>
              <w:ind w:left="776"/>
              <w:rPr>
                <w:rFonts w:cs="Arial"/>
                <w:sz w:val="20"/>
                <w:lang w:val="en-NZ" w:eastAsia="en-GB"/>
              </w:rPr>
            </w:pPr>
            <w:r w:rsidRPr="00993D86">
              <w:rPr>
                <w:rFonts w:cs="Arial"/>
                <w:sz w:val="20"/>
                <w:lang w:val="en-NZ" w:eastAsia="en-GB"/>
              </w:rPr>
              <w:t>Welcome</w:t>
            </w:r>
          </w:p>
        </w:tc>
      </w:tr>
      <w:tr w:rsidR="007F56D5" w14:paraId="57FBCAF4" w14:textId="77777777" w:rsidTr="00435DD0">
        <w:tc>
          <w:tcPr>
            <w:tcW w:w="1555" w:type="dxa"/>
            <w:shd w:val="clear" w:color="auto" w:fill="F2F2F2" w:themeFill="background1" w:themeFillShade="F2"/>
          </w:tcPr>
          <w:p w14:paraId="51150E3C" w14:textId="77777777" w:rsidR="007F56D5" w:rsidRPr="00993D86" w:rsidRDefault="00993D86" w:rsidP="00E24E77">
            <w:pPr>
              <w:spacing w:before="80" w:after="80"/>
              <w:rPr>
                <w:rFonts w:cs="Arial"/>
                <w:sz w:val="20"/>
                <w:lang w:val="en-NZ" w:eastAsia="en-GB"/>
              </w:rPr>
            </w:pPr>
            <w:r w:rsidRPr="00993D86">
              <w:rPr>
                <w:rFonts w:cs="Arial"/>
                <w:sz w:val="20"/>
                <w:lang w:val="en-NZ" w:eastAsia="en-GB"/>
              </w:rPr>
              <w:t>12.05pm</w:t>
            </w:r>
          </w:p>
        </w:tc>
        <w:tc>
          <w:tcPr>
            <w:tcW w:w="8221" w:type="dxa"/>
            <w:shd w:val="clear" w:color="auto" w:fill="F2F2F2" w:themeFill="background1" w:themeFillShade="F2"/>
          </w:tcPr>
          <w:p w14:paraId="2FCFF521" w14:textId="77777777" w:rsidR="007F56D5" w:rsidRPr="00993D86" w:rsidRDefault="007F56D5" w:rsidP="00351A4B">
            <w:pPr>
              <w:spacing w:before="80" w:after="80"/>
              <w:ind w:left="776"/>
              <w:rPr>
                <w:rFonts w:cs="Arial"/>
                <w:sz w:val="20"/>
                <w:lang w:val="en-NZ" w:eastAsia="en-GB"/>
              </w:rPr>
            </w:pPr>
            <w:r w:rsidRPr="00993D86">
              <w:rPr>
                <w:rFonts w:cs="Arial"/>
                <w:sz w:val="20"/>
                <w:lang w:val="en-NZ" w:eastAsia="en-GB"/>
              </w:rPr>
              <w:t>Confirmation of minutes of meeting of 28 July 2015</w:t>
            </w:r>
          </w:p>
        </w:tc>
      </w:tr>
      <w:tr w:rsidR="007F56D5" w14:paraId="366606AC" w14:textId="77777777" w:rsidTr="00435DD0">
        <w:tc>
          <w:tcPr>
            <w:tcW w:w="1555" w:type="dxa"/>
            <w:shd w:val="clear" w:color="auto" w:fill="F2F2F2" w:themeFill="background1" w:themeFillShade="F2"/>
          </w:tcPr>
          <w:p w14:paraId="71A5D5EB" w14:textId="77777777" w:rsidR="007F56D5" w:rsidRPr="00993D86" w:rsidRDefault="00993D86" w:rsidP="00E24E77">
            <w:pPr>
              <w:spacing w:before="80" w:after="80"/>
              <w:rPr>
                <w:rFonts w:cs="Arial"/>
                <w:sz w:val="20"/>
                <w:lang w:val="en-NZ" w:eastAsia="en-GB"/>
              </w:rPr>
            </w:pPr>
            <w:r w:rsidRPr="00993D86">
              <w:rPr>
                <w:rFonts w:cs="Arial"/>
                <w:sz w:val="20"/>
                <w:lang w:val="en-NZ" w:eastAsia="en-GB"/>
              </w:rPr>
              <w:t>12.30pm</w:t>
            </w:r>
          </w:p>
        </w:tc>
        <w:tc>
          <w:tcPr>
            <w:tcW w:w="8221" w:type="dxa"/>
            <w:shd w:val="clear" w:color="auto" w:fill="F2F2F2" w:themeFill="background1" w:themeFillShade="F2"/>
          </w:tcPr>
          <w:p w14:paraId="020C8C11" w14:textId="77777777" w:rsidR="007F56D5" w:rsidRPr="00993D86" w:rsidRDefault="007F56D5" w:rsidP="00351A4B">
            <w:pPr>
              <w:spacing w:before="80" w:after="80"/>
              <w:ind w:left="776"/>
              <w:rPr>
                <w:rFonts w:cs="Arial"/>
                <w:sz w:val="20"/>
                <w:lang w:val="en-NZ" w:eastAsia="en-GB"/>
              </w:rPr>
            </w:pPr>
            <w:r w:rsidRPr="00993D86">
              <w:rPr>
                <w:rFonts w:cs="Arial"/>
                <w:sz w:val="20"/>
                <w:lang w:val="en-NZ" w:eastAsia="en-GB"/>
              </w:rPr>
              <w:t>New applications (see over for details)</w:t>
            </w:r>
          </w:p>
        </w:tc>
      </w:tr>
      <w:tr w:rsidR="00826455" w14:paraId="4B520C67" w14:textId="77777777" w:rsidTr="00435DD0">
        <w:tc>
          <w:tcPr>
            <w:tcW w:w="1555" w:type="dxa"/>
            <w:shd w:val="clear" w:color="auto" w:fill="F2F2F2" w:themeFill="background1" w:themeFillShade="F2"/>
          </w:tcPr>
          <w:p w14:paraId="031ACB8F" w14:textId="77777777" w:rsidR="00826455" w:rsidRPr="00993D86" w:rsidRDefault="00826455" w:rsidP="00E24E77">
            <w:pPr>
              <w:spacing w:before="80" w:after="80"/>
              <w:rPr>
                <w:rFonts w:cs="Arial"/>
                <w:sz w:val="20"/>
                <w:lang w:val="en-NZ" w:eastAsia="en-GB"/>
              </w:rPr>
            </w:pPr>
          </w:p>
        </w:tc>
        <w:tc>
          <w:tcPr>
            <w:tcW w:w="8221" w:type="dxa"/>
            <w:shd w:val="clear" w:color="auto" w:fill="F2F2F2" w:themeFill="background1" w:themeFillShade="F2"/>
          </w:tcPr>
          <w:p w14:paraId="35FFD39D" w14:textId="77777777" w:rsidR="00826455" w:rsidRPr="00993D86" w:rsidRDefault="00826455" w:rsidP="00351A4B">
            <w:pPr>
              <w:ind w:left="776"/>
              <w:rPr>
                <w:rFonts w:cs="Arial"/>
                <w:sz w:val="20"/>
                <w:lang w:val="en-NZ" w:eastAsia="en-GB"/>
              </w:rPr>
            </w:pPr>
            <w:r w:rsidRPr="00993D86">
              <w:rPr>
                <w:rFonts w:cs="Arial"/>
                <w:sz w:val="20"/>
                <w:lang w:val="en-NZ" w:eastAsia="en-GB"/>
              </w:rPr>
              <w:t xml:space="preserve"> </w:t>
            </w:r>
            <w:proofErr w:type="spellStart"/>
            <w:r w:rsidRPr="00993D86">
              <w:rPr>
                <w:rFonts w:cs="Arial"/>
                <w:sz w:val="20"/>
                <w:lang w:val="en-NZ" w:eastAsia="en-GB"/>
              </w:rPr>
              <w:t>i</w:t>
            </w:r>
            <w:proofErr w:type="spellEnd"/>
            <w:r w:rsidRPr="00993D86">
              <w:rPr>
                <w:rFonts w:cs="Arial"/>
                <w:sz w:val="20"/>
                <w:lang w:val="en-NZ" w:eastAsia="en-GB"/>
              </w:rPr>
              <w:t xml:space="preserve"> 15/CEN/106</w:t>
            </w:r>
          </w:p>
          <w:p w14:paraId="3265FD63" w14:textId="77777777" w:rsidR="00826455" w:rsidRPr="00993D86" w:rsidRDefault="00826455" w:rsidP="00351A4B">
            <w:pPr>
              <w:ind w:left="776"/>
              <w:rPr>
                <w:rFonts w:cs="Arial"/>
                <w:sz w:val="20"/>
                <w:lang w:val="en-NZ" w:eastAsia="en-GB"/>
              </w:rPr>
            </w:pPr>
            <w:r w:rsidRPr="00993D86">
              <w:rPr>
                <w:rFonts w:cs="Arial"/>
                <w:sz w:val="20"/>
                <w:lang w:val="en-NZ" w:eastAsia="en-GB"/>
              </w:rPr>
              <w:t xml:space="preserve">  ii 15/CEN/108</w:t>
            </w:r>
          </w:p>
          <w:p w14:paraId="0DB69729" w14:textId="77777777" w:rsidR="00826455" w:rsidRPr="00993D86" w:rsidRDefault="00826455" w:rsidP="00351A4B">
            <w:pPr>
              <w:ind w:left="776"/>
              <w:rPr>
                <w:rFonts w:cs="Arial"/>
                <w:sz w:val="20"/>
                <w:lang w:val="en-NZ" w:eastAsia="en-GB"/>
              </w:rPr>
            </w:pPr>
            <w:r w:rsidRPr="00993D86">
              <w:rPr>
                <w:rFonts w:cs="Arial"/>
                <w:sz w:val="20"/>
                <w:lang w:val="en-NZ" w:eastAsia="en-GB"/>
              </w:rPr>
              <w:t xml:space="preserve">  iii 15/CEN/111</w:t>
            </w:r>
          </w:p>
          <w:p w14:paraId="30D1AB5B" w14:textId="77777777" w:rsidR="00826455" w:rsidRPr="00993D86" w:rsidRDefault="00826455" w:rsidP="00351A4B">
            <w:pPr>
              <w:ind w:left="776"/>
              <w:rPr>
                <w:rFonts w:cs="Arial"/>
                <w:sz w:val="20"/>
                <w:lang w:val="en-NZ" w:eastAsia="en-GB"/>
              </w:rPr>
            </w:pPr>
            <w:r w:rsidRPr="00993D86">
              <w:rPr>
                <w:rFonts w:cs="Arial"/>
                <w:sz w:val="20"/>
                <w:lang w:val="en-NZ" w:eastAsia="en-GB"/>
              </w:rPr>
              <w:t xml:space="preserve">  </w:t>
            </w:r>
            <w:proofErr w:type="spellStart"/>
            <w:r w:rsidRPr="00993D86">
              <w:rPr>
                <w:rFonts w:cs="Arial"/>
                <w:sz w:val="20"/>
                <w:lang w:val="en-NZ" w:eastAsia="en-GB"/>
              </w:rPr>
              <w:t>iv</w:t>
            </w:r>
            <w:proofErr w:type="spellEnd"/>
            <w:r w:rsidRPr="00993D86">
              <w:rPr>
                <w:rFonts w:cs="Arial"/>
                <w:sz w:val="20"/>
                <w:lang w:val="en-NZ" w:eastAsia="en-GB"/>
              </w:rPr>
              <w:t xml:space="preserve"> 15/CEN/112</w:t>
            </w:r>
          </w:p>
          <w:p w14:paraId="76A78305" w14:textId="77777777" w:rsidR="00826455" w:rsidRPr="00993D86" w:rsidRDefault="00826455" w:rsidP="00351A4B">
            <w:pPr>
              <w:ind w:left="776"/>
              <w:rPr>
                <w:rFonts w:cs="Arial"/>
                <w:sz w:val="20"/>
                <w:lang w:val="en-NZ" w:eastAsia="en-GB"/>
              </w:rPr>
            </w:pPr>
            <w:r w:rsidRPr="00993D86">
              <w:rPr>
                <w:rFonts w:cs="Arial"/>
                <w:sz w:val="20"/>
                <w:lang w:val="en-NZ" w:eastAsia="en-GB"/>
              </w:rPr>
              <w:t xml:space="preserve">  v 15/CEN/114</w:t>
            </w:r>
          </w:p>
          <w:p w14:paraId="135A432A" w14:textId="77777777" w:rsidR="00826455" w:rsidRPr="00993D86" w:rsidRDefault="00826455" w:rsidP="00351A4B">
            <w:pPr>
              <w:ind w:left="776"/>
              <w:rPr>
                <w:rFonts w:cs="Arial"/>
                <w:sz w:val="20"/>
                <w:lang w:val="en-NZ" w:eastAsia="en-GB"/>
              </w:rPr>
            </w:pPr>
            <w:r w:rsidRPr="00993D86">
              <w:rPr>
                <w:rFonts w:cs="Arial"/>
                <w:sz w:val="20"/>
                <w:lang w:val="en-NZ" w:eastAsia="en-GB"/>
              </w:rPr>
              <w:t xml:space="preserve">  vi 15/CEN/115</w:t>
            </w:r>
          </w:p>
          <w:p w14:paraId="08CF6EEA" w14:textId="77777777" w:rsidR="00826455" w:rsidRPr="00993D86" w:rsidRDefault="00826455" w:rsidP="00351A4B">
            <w:pPr>
              <w:ind w:left="776"/>
              <w:rPr>
                <w:rFonts w:cs="Arial"/>
                <w:sz w:val="20"/>
                <w:lang w:val="en-NZ" w:eastAsia="en-GB"/>
              </w:rPr>
            </w:pPr>
            <w:r w:rsidRPr="00993D86">
              <w:rPr>
                <w:rFonts w:cs="Arial"/>
                <w:sz w:val="20"/>
                <w:lang w:val="en-NZ" w:eastAsia="en-GB"/>
              </w:rPr>
              <w:t xml:space="preserve">  vii 15/CEN/116</w:t>
            </w:r>
          </w:p>
          <w:p w14:paraId="18DEB385" w14:textId="77777777" w:rsidR="00826455" w:rsidRPr="00993D86" w:rsidRDefault="00826455" w:rsidP="00351A4B">
            <w:pPr>
              <w:ind w:left="776"/>
              <w:rPr>
                <w:rFonts w:cs="Arial"/>
                <w:sz w:val="20"/>
                <w:lang w:val="en-NZ" w:eastAsia="en-GB"/>
              </w:rPr>
            </w:pPr>
            <w:r w:rsidRPr="00993D86">
              <w:rPr>
                <w:rFonts w:cs="Arial"/>
                <w:sz w:val="20"/>
                <w:lang w:val="en-NZ" w:eastAsia="en-GB"/>
              </w:rPr>
              <w:t xml:space="preserve">  viii 15/CEN/117</w:t>
            </w:r>
          </w:p>
          <w:p w14:paraId="3299A4BF" w14:textId="77777777" w:rsidR="00826455" w:rsidRPr="00993D86" w:rsidRDefault="00826455" w:rsidP="00351A4B">
            <w:pPr>
              <w:ind w:left="776"/>
              <w:rPr>
                <w:rFonts w:cs="Arial"/>
                <w:sz w:val="20"/>
                <w:lang w:val="en-NZ" w:eastAsia="en-GB"/>
              </w:rPr>
            </w:pPr>
            <w:r w:rsidRPr="00993D86">
              <w:rPr>
                <w:rFonts w:cs="Arial"/>
                <w:sz w:val="20"/>
                <w:lang w:val="en-NZ" w:eastAsia="en-GB"/>
              </w:rPr>
              <w:t xml:space="preserve">  ix 15/CEN/118</w:t>
            </w:r>
          </w:p>
        </w:tc>
      </w:tr>
      <w:tr w:rsidR="00826455" w14:paraId="0CFA2FFE" w14:textId="77777777" w:rsidTr="00435DD0">
        <w:tc>
          <w:tcPr>
            <w:tcW w:w="1555" w:type="dxa"/>
            <w:shd w:val="clear" w:color="auto" w:fill="F2F2F2" w:themeFill="background1" w:themeFillShade="F2"/>
          </w:tcPr>
          <w:p w14:paraId="25B29D2B" w14:textId="77777777" w:rsidR="00826455" w:rsidRPr="00993D86" w:rsidRDefault="00993D86" w:rsidP="00826455">
            <w:pPr>
              <w:spacing w:before="80" w:after="80"/>
              <w:rPr>
                <w:rFonts w:cs="Arial"/>
                <w:sz w:val="20"/>
                <w:lang w:val="en-NZ" w:eastAsia="en-GB"/>
              </w:rPr>
            </w:pPr>
            <w:r w:rsidRPr="00993D86">
              <w:rPr>
                <w:rFonts w:cs="Arial"/>
                <w:sz w:val="20"/>
                <w:lang w:val="en-NZ" w:eastAsia="en-GB"/>
              </w:rPr>
              <w:t>4.15pm</w:t>
            </w:r>
          </w:p>
        </w:tc>
        <w:tc>
          <w:tcPr>
            <w:tcW w:w="8221" w:type="dxa"/>
            <w:shd w:val="clear" w:color="auto" w:fill="F2F2F2" w:themeFill="background1" w:themeFillShade="F2"/>
          </w:tcPr>
          <w:p w14:paraId="5044349D" w14:textId="77777777" w:rsidR="00826455" w:rsidRPr="00993D86" w:rsidRDefault="00826455" w:rsidP="00351A4B">
            <w:pPr>
              <w:spacing w:before="80" w:after="80"/>
              <w:ind w:left="776"/>
              <w:rPr>
                <w:rFonts w:cs="Arial"/>
                <w:sz w:val="20"/>
                <w:lang w:val="en-NZ" w:eastAsia="en-GB"/>
              </w:rPr>
            </w:pPr>
            <w:r w:rsidRPr="00993D86">
              <w:rPr>
                <w:rFonts w:cs="Arial"/>
                <w:sz w:val="20"/>
                <w:lang w:val="en-NZ" w:eastAsia="en-GB"/>
              </w:rPr>
              <w:t>General business:</w:t>
            </w:r>
          </w:p>
          <w:p w14:paraId="63A35B80" w14:textId="77777777" w:rsidR="00826455" w:rsidRPr="00351A4B" w:rsidRDefault="00826455" w:rsidP="00351A4B">
            <w:pPr>
              <w:pStyle w:val="ListParagraph"/>
              <w:numPr>
                <w:ilvl w:val="0"/>
                <w:numId w:val="54"/>
              </w:numPr>
              <w:spacing w:before="80" w:after="80"/>
              <w:rPr>
                <w:rFonts w:cs="Arial"/>
                <w:sz w:val="20"/>
                <w:lang w:val="en-NZ" w:eastAsia="en-GB"/>
              </w:rPr>
            </w:pPr>
            <w:r w:rsidRPr="00351A4B">
              <w:rPr>
                <w:rFonts w:cs="Arial"/>
                <w:sz w:val="20"/>
                <w:lang w:val="en-NZ" w:eastAsia="en-GB"/>
              </w:rPr>
              <w:t>Noting section of agend</w:t>
            </w:r>
            <w:r w:rsidR="00993D86" w:rsidRPr="00351A4B">
              <w:rPr>
                <w:rFonts w:cs="Arial"/>
                <w:sz w:val="20"/>
                <w:lang w:val="en-NZ" w:eastAsia="en-GB"/>
              </w:rPr>
              <w:t>a</w:t>
            </w:r>
          </w:p>
        </w:tc>
      </w:tr>
      <w:tr w:rsidR="00826455" w14:paraId="0713BB2A" w14:textId="77777777" w:rsidTr="00435DD0">
        <w:tc>
          <w:tcPr>
            <w:tcW w:w="1555" w:type="dxa"/>
            <w:tcBorders>
              <w:bottom w:val="single" w:sz="4" w:space="0" w:color="auto"/>
            </w:tcBorders>
            <w:shd w:val="clear" w:color="auto" w:fill="F2F2F2" w:themeFill="background1" w:themeFillShade="F2"/>
          </w:tcPr>
          <w:p w14:paraId="750FEBBA" w14:textId="77777777" w:rsidR="00826455" w:rsidRPr="00993D86" w:rsidRDefault="00993D86" w:rsidP="00826455">
            <w:pPr>
              <w:spacing w:before="80" w:after="80"/>
              <w:rPr>
                <w:rFonts w:cs="Arial"/>
                <w:sz w:val="20"/>
                <w:lang w:val="en-NZ" w:eastAsia="en-GB"/>
              </w:rPr>
            </w:pPr>
            <w:r w:rsidRPr="00993D86">
              <w:rPr>
                <w:rFonts w:cs="Arial"/>
                <w:sz w:val="20"/>
                <w:lang w:val="en-NZ" w:eastAsia="en-GB"/>
              </w:rPr>
              <w:t>4.30pm</w:t>
            </w:r>
          </w:p>
        </w:tc>
        <w:tc>
          <w:tcPr>
            <w:tcW w:w="8221" w:type="dxa"/>
            <w:tcBorders>
              <w:bottom w:val="single" w:sz="4" w:space="0" w:color="auto"/>
            </w:tcBorders>
            <w:shd w:val="clear" w:color="auto" w:fill="F2F2F2" w:themeFill="background1" w:themeFillShade="F2"/>
          </w:tcPr>
          <w:p w14:paraId="7ED33135" w14:textId="77777777" w:rsidR="00826455" w:rsidRPr="00993D86" w:rsidRDefault="00826455" w:rsidP="00351A4B">
            <w:pPr>
              <w:spacing w:before="80" w:after="80"/>
              <w:ind w:left="776"/>
              <w:rPr>
                <w:rFonts w:cs="Arial"/>
                <w:sz w:val="20"/>
                <w:lang w:val="en-NZ" w:eastAsia="en-GB"/>
              </w:rPr>
            </w:pPr>
            <w:r w:rsidRPr="00993D86">
              <w:rPr>
                <w:rFonts w:cs="Arial"/>
                <w:sz w:val="20"/>
                <w:lang w:val="en-NZ" w:eastAsia="en-GB"/>
              </w:rPr>
              <w:t>Meeting ends</w:t>
            </w:r>
          </w:p>
        </w:tc>
      </w:tr>
    </w:tbl>
    <w:p w14:paraId="1AFFE5F2" w14:textId="77777777" w:rsidR="007F56D5" w:rsidRPr="00522B40" w:rsidRDefault="007F56D5" w:rsidP="00E24E77">
      <w:pPr>
        <w:spacing w:before="80" w:after="80"/>
        <w:rPr>
          <w:rFonts w:cs="Arial"/>
          <w:sz w:val="20"/>
          <w:lang w:val="en-NZ"/>
        </w:rPr>
      </w:pPr>
    </w:p>
    <w:p w14:paraId="6625246B" w14:textId="77777777" w:rsidR="00E24E77" w:rsidRDefault="00E24E77" w:rsidP="00E24E77">
      <w:pPr>
        <w:spacing w:before="80" w:after="80"/>
        <w:rPr>
          <w:rFonts w:cs="Arial"/>
          <w:sz w:val="24"/>
          <w:szCs w:val="24"/>
          <w:lang w:val="en-NZ"/>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0" w:type="dxa"/>
          <w:left w:w="70" w:type="dxa"/>
          <w:bottom w:w="20" w:type="dxa"/>
          <w:right w:w="20" w:type="dxa"/>
        </w:tblCellMar>
        <w:tblLook w:val="0000" w:firstRow="0" w:lastRow="0" w:firstColumn="0" w:lastColumn="0" w:noHBand="0" w:noVBand="0"/>
      </w:tblPr>
      <w:tblGrid>
        <w:gridCol w:w="2700"/>
        <w:gridCol w:w="2600"/>
        <w:gridCol w:w="1300"/>
        <w:gridCol w:w="1200"/>
        <w:gridCol w:w="1200"/>
      </w:tblGrid>
      <w:tr w:rsidR="00351A4B" w:rsidRPr="00E20390" w14:paraId="5E348CAF" w14:textId="77777777">
        <w:trPr>
          <w:trHeight w:val="240"/>
        </w:trPr>
        <w:tc>
          <w:tcPr>
            <w:tcW w:w="2700" w:type="dxa"/>
            <w:shd w:val="pct12" w:color="auto" w:fill="FFFFFF"/>
            <w:vAlign w:val="center"/>
          </w:tcPr>
          <w:p w14:paraId="39F2FCDB" w14:textId="77777777" w:rsidR="00351A4B" w:rsidRPr="00E20390" w:rsidRDefault="00351A4B">
            <w:pPr>
              <w:autoSpaceDE w:val="0"/>
              <w:autoSpaceDN w:val="0"/>
              <w:adjustRightInd w:val="0"/>
              <w:rPr>
                <w:sz w:val="16"/>
                <w:szCs w:val="16"/>
              </w:rPr>
            </w:pPr>
            <w:r w:rsidRPr="00E20390">
              <w:rPr>
                <w:b/>
                <w:sz w:val="16"/>
                <w:szCs w:val="16"/>
              </w:rPr>
              <w:t xml:space="preserve">Member Name </w:t>
            </w:r>
            <w:r w:rsidRPr="00E20390">
              <w:rPr>
                <w:sz w:val="16"/>
                <w:szCs w:val="16"/>
              </w:rPr>
              <w:t xml:space="preserve"> </w:t>
            </w:r>
          </w:p>
        </w:tc>
        <w:tc>
          <w:tcPr>
            <w:tcW w:w="2600" w:type="dxa"/>
            <w:shd w:val="pct12" w:color="auto" w:fill="FFFFFF"/>
            <w:vAlign w:val="center"/>
          </w:tcPr>
          <w:p w14:paraId="39DB2B2F" w14:textId="77777777" w:rsidR="00351A4B" w:rsidRPr="00E20390" w:rsidRDefault="00351A4B">
            <w:pPr>
              <w:autoSpaceDE w:val="0"/>
              <w:autoSpaceDN w:val="0"/>
              <w:adjustRightInd w:val="0"/>
              <w:rPr>
                <w:sz w:val="16"/>
                <w:szCs w:val="16"/>
              </w:rPr>
            </w:pPr>
            <w:r w:rsidRPr="00E20390">
              <w:rPr>
                <w:b/>
                <w:sz w:val="16"/>
                <w:szCs w:val="16"/>
              </w:rPr>
              <w:t xml:space="preserve">Member Category </w:t>
            </w:r>
            <w:r w:rsidRPr="00E20390">
              <w:rPr>
                <w:sz w:val="16"/>
                <w:szCs w:val="16"/>
              </w:rPr>
              <w:t xml:space="preserve"> </w:t>
            </w:r>
          </w:p>
        </w:tc>
        <w:tc>
          <w:tcPr>
            <w:tcW w:w="1300" w:type="dxa"/>
            <w:shd w:val="pct12" w:color="auto" w:fill="FFFFFF"/>
            <w:vAlign w:val="center"/>
          </w:tcPr>
          <w:p w14:paraId="28148ACF" w14:textId="77777777" w:rsidR="00351A4B" w:rsidRPr="00E20390" w:rsidRDefault="00351A4B">
            <w:pPr>
              <w:autoSpaceDE w:val="0"/>
              <w:autoSpaceDN w:val="0"/>
              <w:adjustRightInd w:val="0"/>
              <w:rPr>
                <w:sz w:val="16"/>
                <w:szCs w:val="16"/>
              </w:rPr>
            </w:pPr>
            <w:r w:rsidRPr="00E20390">
              <w:rPr>
                <w:b/>
                <w:sz w:val="16"/>
                <w:szCs w:val="16"/>
              </w:rPr>
              <w:t xml:space="preserve">Appointed </w:t>
            </w:r>
            <w:r w:rsidRPr="00E20390">
              <w:rPr>
                <w:sz w:val="16"/>
                <w:szCs w:val="16"/>
              </w:rPr>
              <w:t xml:space="preserve"> </w:t>
            </w:r>
          </w:p>
        </w:tc>
        <w:tc>
          <w:tcPr>
            <w:tcW w:w="1200" w:type="dxa"/>
            <w:shd w:val="pct12" w:color="auto" w:fill="FFFFFF"/>
            <w:vAlign w:val="center"/>
          </w:tcPr>
          <w:p w14:paraId="371DEDC8" w14:textId="77777777" w:rsidR="00351A4B" w:rsidRPr="00E20390" w:rsidRDefault="00351A4B">
            <w:pPr>
              <w:autoSpaceDE w:val="0"/>
              <w:autoSpaceDN w:val="0"/>
              <w:adjustRightInd w:val="0"/>
              <w:rPr>
                <w:sz w:val="16"/>
                <w:szCs w:val="16"/>
              </w:rPr>
            </w:pPr>
            <w:r w:rsidRPr="00E20390">
              <w:rPr>
                <w:b/>
                <w:sz w:val="16"/>
                <w:szCs w:val="16"/>
              </w:rPr>
              <w:t xml:space="preserve">Term Expires </w:t>
            </w:r>
            <w:r w:rsidRPr="00E20390">
              <w:rPr>
                <w:sz w:val="16"/>
                <w:szCs w:val="16"/>
              </w:rPr>
              <w:t xml:space="preserve"> </w:t>
            </w:r>
          </w:p>
        </w:tc>
        <w:tc>
          <w:tcPr>
            <w:tcW w:w="1200" w:type="dxa"/>
            <w:shd w:val="pct12" w:color="auto" w:fill="FFFFFF"/>
            <w:vAlign w:val="center"/>
          </w:tcPr>
          <w:p w14:paraId="1237EF8B" w14:textId="77777777" w:rsidR="00351A4B" w:rsidRPr="00E20390" w:rsidRDefault="00351A4B">
            <w:pPr>
              <w:autoSpaceDE w:val="0"/>
              <w:autoSpaceDN w:val="0"/>
              <w:adjustRightInd w:val="0"/>
              <w:rPr>
                <w:sz w:val="16"/>
                <w:szCs w:val="16"/>
              </w:rPr>
            </w:pPr>
            <w:r w:rsidRPr="00E20390">
              <w:rPr>
                <w:b/>
                <w:sz w:val="16"/>
                <w:szCs w:val="16"/>
              </w:rPr>
              <w:t xml:space="preserve">Apologies? </w:t>
            </w:r>
            <w:r w:rsidRPr="00E20390">
              <w:rPr>
                <w:sz w:val="16"/>
                <w:szCs w:val="16"/>
              </w:rPr>
              <w:t xml:space="preserve"> </w:t>
            </w:r>
          </w:p>
        </w:tc>
      </w:tr>
      <w:tr w:rsidR="00351A4B" w:rsidRPr="00E20390" w14:paraId="5C51DB5C" w14:textId="77777777">
        <w:trPr>
          <w:trHeight w:val="280"/>
        </w:trPr>
        <w:tc>
          <w:tcPr>
            <w:tcW w:w="2700" w:type="dxa"/>
          </w:tcPr>
          <w:p w14:paraId="2105F808" w14:textId="77777777" w:rsidR="00351A4B" w:rsidRPr="00E20390" w:rsidRDefault="00351A4B">
            <w:pPr>
              <w:autoSpaceDE w:val="0"/>
              <w:autoSpaceDN w:val="0"/>
              <w:adjustRightInd w:val="0"/>
              <w:rPr>
                <w:sz w:val="16"/>
                <w:szCs w:val="16"/>
              </w:rPr>
            </w:pPr>
            <w:r w:rsidRPr="00E20390">
              <w:rPr>
                <w:sz w:val="16"/>
                <w:szCs w:val="16"/>
              </w:rPr>
              <w:t xml:space="preserve">Mrs  Helen Walker </w:t>
            </w:r>
          </w:p>
        </w:tc>
        <w:tc>
          <w:tcPr>
            <w:tcW w:w="2600" w:type="dxa"/>
          </w:tcPr>
          <w:p w14:paraId="7D09184E" w14:textId="77777777" w:rsidR="00351A4B" w:rsidRPr="00E20390" w:rsidRDefault="00351A4B">
            <w:pPr>
              <w:autoSpaceDE w:val="0"/>
              <w:autoSpaceDN w:val="0"/>
              <w:adjustRightInd w:val="0"/>
              <w:rPr>
                <w:sz w:val="16"/>
                <w:szCs w:val="16"/>
              </w:rPr>
            </w:pPr>
            <w:r w:rsidRPr="00E20390">
              <w:rPr>
                <w:sz w:val="16"/>
                <w:szCs w:val="16"/>
              </w:rPr>
              <w:t xml:space="preserve">Lay (consumer/community perspectives) </w:t>
            </w:r>
          </w:p>
        </w:tc>
        <w:tc>
          <w:tcPr>
            <w:tcW w:w="1300" w:type="dxa"/>
          </w:tcPr>
          <w:p w14:paraId="60F65A86" w14:textId="77777777" w:rsidR="00351A4B" w:rsidRPr="00E20390" w:rsidRDefault="00351A4B">
            <w:pPr>
              <w:autoSpaceDE w:val="0"/>
              <w:autoSpaceDN w:val="0"/>
              <w:adjustRightInd w:val="0"/>
              <w:rPr>
                <w:sz w:val="16"/>
                <w:szCs w:val="16"/>
              </w:rPr>
            </w:pPr>
            <w:r w:rsidRPr="00E20390">
              <w:rPr>
                <w:sz w:val="16"/>
                <w:szCs w:val="16"/>
              </w:rPr>
              <w:t xml:space="preserve">01/07/2012 </w:t>
            </w:r>
          </w:p>
        </w:tc>
        <w:tc>
          <w:tcPr>
            <w:tcW w:w="1200" w:type="dxa"/>
          </w:tcPr>
          <w:p w14:paraId="65FBBFFD" w14:textId="77777777" w:rsidR="00351A4B" w:rsidRPr="00E20390" w:rsidRDefault="00351A4B">
            <w:pPr>
              <w:autoSpaceDE w:val="0"/>
              <w:autoSpaceDN w:val="0"/>
              <w:adjustRightInd w:val="0"/>
              <w:rPr>
                <w:sz w:val="16"/>
                <w:szCs w:val="16"/>
              </w:rPr>
            </w:pPr>
            <w:r w:rsidRPr="00E20390">
              <w:rPr>
                <w:sz w:val="16"/>
                <w:szCs w:val="16"/>
              </w:rPr>
              <w:t xml:space="preserve">01/07/2015 </w:t>
            </w:r>
          </w:p>
        </w:tc>
        <w:tc>
          <w:tcPr>
            <w:tcW w:w="1200" w:type="dxa"/>
          </w:tcPr>
          <w:p w14:paraId="060129AD" w14:textId="77777777" w:rsidR="00351A4B" w:rsidRPr="00E20390" w:rsidRDefault="00351A4B">
            <w:pPr>
              <w:autoSpaceDE w:val="0"/>
              <w:autoSpaceDN w:val="0"/>
              <w:adjustRightInd w:val="0"/>
              <w:rPr>
                <w:sz w:val="16"/>
                <w:szCs w:val="16"/>
              </w:rPr>
            </w:pPr>
            <w:r w:rsidRPr="00E20390">
              <w:rPr>
                <w:sz w:val="16"/>
                <w:szCs w:val="16"/>
              </w:rPr>
              <w:t xml:space="preserve">Present </w:t>
            </w:r>
          </w:p>
        </w:tc>
      </w:tr>
      <w:tr w:rsidR="00351A4B" w:rsidRPr="00E20390" w14:paraId="3C6C66F8" w14:textId="77777777">
        <w:trPr>
          <w:trHeight w:val="280"/>
        </w:trPr>
        <w:tc>
          <w:tcPr>
            <w:tcW w:w="2700" w:type="dxa"/>
          </w:tcPr>
          <w:p w14:paraId="4B593542" w14:textId="77777777" w:rsidR="00351A4B" w:rsidRPr="00E20390" w:rsidRDefault="00351A4B">
            <w:pPr>
              <w:autoSpaceDE w:val="0"/>
              <w:autoSpaceDN w:val="0"/>
              <w:adjustRightInd w:val="0"/>
              <w:rPr>
                <w:sz w:val="16"/>
                <w:szCs w:val="16"/>
              </w:rPr>
            </w:pPr>
            <w:r w:rsidRPr="00E20390">
              <w:rPr>
                <w:sz w:val="16"/>
                <w:szCs w:val="16"/>
              </w:rPr>
              <w:t xml:space="preserve">Dr Angela </w:t>
            </w:r>
            <w:proofErr w:type="spellStart"/>
            <w:r w:rsidRPr="00E20390">
              <w:rPr>
                <w:sz w:val="16"/>
                <w:szCs w:val="16"/>
              </w:rPr>
              <w:t>Ballantyne</w:t>
            </w:r>
            <w:proofErr w:type="spellEnd"/>
            <w:r w:rsidRPr="00E20390">
              <w:rPr>
                <w:sz w:val="16"/>
                <w:szCs w:val="16"/>
              </w:rPr>
              <w:t xml:space="preserve"> </w:t>
            </w:r>
          </w:p>
        </w:tc>
        <w:tc>
          <w:tcPr>
            <w:tcW w:w="2600" w:type="dxa"/>
          </w:tcPr>
          <w:p w14:paraId="385D00D7" w14:textId="77777777" w:rsidR="00351A4B" w:rsidRPr="00E20390" w:rsidRDefault="00351A4B">
            <w:pPr>
              <w:autoSpaceDE w:val="0"/>
              <w:autoSpaceDN w:val="0"/>
              <w:adjustRightInd w:val="0"/>
              <w:rPr>
                <w:sz w:val="16"/>
                <w:szCs w:val="16"/>
              </w:rPr>
            </w:pPr>
            <w:r w:rsidRPr="00E20390">
              <w:rPr>
                <w:sz w:val="16"/>
                <w:szCs w:val="16"/>
              </w:rPr>
              <w:t xml:space="preserve">Lay (ethical/moral reasoning) </w:t>
            </w:r>
          </w:p>
        </w:tc>
        <w:tc>
          <w:tcPr>
            <w:tcW w:w="1300" w:type="dxa"/>
          </w:tcPr>
          <w:p w14:paraId="62F6061B" w14:textId="77777777" w:rsidR="00351A4B" w:rsidRPr="00E20390" w:rsidRDefault="00351A4B">
            <w:pPr>
              <w:autoSpaceDE w:val="0"/>
              <w:autoSpaceDN w:val="0"/>
              <w:adjustRightInd w:val="0"/>
              <w:rPr>
                <w:sz w:val="16"/>
                <w:szCs w:val="16"/>
              </w:rPr>
            </w:pPr>
            <w:r w:rsidRPr="00E20390">
              <w:rPr>
                <w:sz w:val="16"/>
                <w:szCs w:val="16"/>
              </w:rPr>
              <w:t xml:space="preserve">01/07/2015 </w:t>
            </w:r>
          </w:p>
        </w:tc>
        <w:tc>
          <w:tcPr>
            <w:tcW w:w="1200" w:type="dxa"/>
          </w:tcPr>
          <w:p w14:paraId="13551706" w14:textId="77777777" w:rsidR="00351A4B" w:rsidRPr="00E20390" w:rsidRDefault="00351A4B">
            <w:pPr>
              <w:autoSpaceDE w:val="0"/>
              <w:autoSpaceDN w:val="0"/>
              <w:adjustRightInd w:val="0"/>
              <w:rPr>
                <w:sz w:val="16"/>
                <w:szCs w:val="16"/>
              </w:rPr>
            </w:pPr>
            <w:r w:rsidRPr="00E20390">
              <w:rPr>
                <w:sz w:val="16"/>
                <w:szCs w:val="16"/>
              </w:rPr>
              <w:t xml:space="preserve">01/07/2018 </w:t>
            </w:r>
          </w:p>
        </w:tc>
        <w:tc>
          <w:tcPr>
            <w:tcW w:w="1200" w:type="dxa"/>
          </w:tcPr>
          <w:p w14:paraId="4260F328" w14:textId="77777777" w:rsidR="00351A4B" w:rsidRPr="00E20390" w:rsidRDefault="00351A4B">
            <w:pPr>
              <w:autoSpaceDE w:val="0"/>
              <w:autoSpaceDN w:val="0"/>
              <w:adjustRightInd w:val="0"/>
              <w:rPr>
                <w:sz w:val="16"/>
                <w:szCs w:val="16"/>
              </w:rPr>
            </w:pPr>
            <w:r w:rsidRPr="00E20390">
              <w:rPr>
                <w:sz w:val="16"/>
                <w:szCs w:val="16"/>
              </w:rPr>
              <w:t xml:space="preserve">Apologies </w:t>
            </w:r>
          </w:p>
        </w:tc>
      </w:tr>
      <w:tr w:rsidR="00351A4B" w:rsidRPr="00E20390" w14:paraId="4B5E319B" w14:textId="77777777">
        <w:trPr>
          <w:trHeight w:val="280"/>
        </w:trPr>
        <w:tc>
          <w:tcPr>
            <w:tcW w:w="2700" w:type="dxa"/>
          </w:tcPr>
          <w:p w14:paraId="25B6FED4" w14:textId="77777777" w:rsidR="00351A4B" w:rsidRPr="00E20390" w:rsidRDefault="00351A4B">
            <w:pPr>
              <w:autoSpaceDE w:val="0"/>
              <w:autoSpaceDN w:val="0"/>
              <w:adjustRightInd w:val="0"/>
              <w:rPr>
                <w:sz w:val="16"/>
                <w:szCs w:val="16"/>
              </w:rPr>
            </w:pPr>
            <w:r w:rsidRPr="00E20390">
              <w:rPr>
                <w:sz w:val="16"/>
                <w:szCs w:val="16"/>
              </w:rPr>
              <w:t xml:space="preserve">Mrs Sandy Gill </w:t>
            </w:r>
          </w:p>
        </w:tc>
        <w:tc>
          <w:tcPr>
            <w:tcW w:w="2600" w:type="dxa"/>
          </w:tcPr>
          <w:p w14:paraId="785AD079" w14:textId="77777777" w:rsidR="00351A4B" w:rsidRPr="00E20390" w:rsidRDefault="00351A4B">
            <w:pPr>
              <w:autoSpaceDE w:val="0"/>
              <w:autoSpaceDN w:val="0"/>
              <w:adjustRightInd w:val="0"/>
              <w:rPr>
                <w:sz w:val="16"/>
                <w:szCs w:val="16"/>
              </w:rPr>
            </w:pPr>
            <w:r w:rsidRPr="00E20390">
              <w:rPr>
                <w:sz w:val="16"/>
                <w:szCs w:val="16"/>
              </w:rPr>
              <w:t xml:space="preserve">Lay (consumer/community perspectives) </w:t>
            </w:r>
          </w:p>
        </w:tc>
        <w:tc>
          <w:tcPr>
            <w:tcW w:w="1300" w:type="dxa"/>
          </w:tcPr>
          <w:p w14:paraId="4EFC9A68" w14:textId="77777777" w:rsidR="00351A4B" w:rsidRPr="00E20390" w:rsidRDefault="00351A4B">
            <w:pPr>
              <w:autoSpaceDE w:val="0"/>
              <w:autoSpaceDN w:val="0"/>
              <w:adjustRightInd w:val="0"/>
              <w:rPr>
                <w:sz w:val="16"/>
                <w:szCs w:val="16"/>
              </w:rPr>
            </w:pPr>
            <w:r w:rsidRPr="00E20390">
              <w:rPr>
                <w:sz w:val="16"/>
                <w:szCs w:val="16"/>
              </w:rPr>
              <w:t xml:space="preserve">01/07/2015 </w:t>
            </w:r>
          </w:p>
        </w:tc>
        <w:tc>
          <w:tcPr>
            <w:tcW w:w="1200" w:type="dxa"/>
          </w:tcPr>
          <w:p w14:paraId="4BBC69B6" w14:textId="77777777" w:rsidR="00351A4B" w:rsidRPr="00E20390" w:rsidRDefault="00351A4B">
            <w:pPr>
              <w:autoSpaceDE w:val="0"/>
              <w:autoSpaceDN w:val="0"/>
              <w:adjustRightInd w:val="0"/>
              <w:rPr>
                <w:sz w:val="16"/>
                <w:szCs w:val="16"/>
              </w:rPr>
            </w:pPr>
            <w:r w:rsidRPr="00E20390">
              <w:rPr>
                <w:sz w:val="16"/>
                <w:szCs w:val="16"/>
              </w:rPr>
              <w:t xml:space="preserve">01/07/2018 </w:t>
            </w:r>
          </w:p>
        </w:tc>
        <w:tc>
          <w:tcPr>
            <w:tcW w:w="1200" w:type="dxa"/>
          </w:tcPr>
          <w:p w14:paraId="16305478" w14:textId="77777777" w:rsidR="00351A4B" w:rsidRPr="00E20390" w:rsidRDefault="00351A4B">
            <w:pPr>
              <w:autoSpaceDE w:val="0"/>
              <w:autoSpaceDN w:val="0"/>
              <w:adjustRightInd w:val="0"/>
              <w:rPr>
                <w:sz w:val="16"/>
                <w:szCs w:val="16"/>
              </w:rPr>
            </w:pPr>
            <w:r w:rsidRPr="00E20390">
              <w:rPr>
                <w:sz w:val="16"/>
                <w:szCs w:val="16"/>
              </w:rPr>
              <w:t xml:space="preserve">Present </w:t>
            </w:r>
          </w:p>
        </w:tc>
      </w:tr>
      <w:tr w:rsidR="00351A4B" w:rsidRPr="00E20390" w14:paraId="5071513C" w14:textId="77777777">
        <w:trPr>
          <w:trHeight w:val="280"/>
        </w:trPr>
        <w:tc>
          <w:tcPr>
            <w:tcW w:w="2700" w:type="dxa"/>
          </w:tcPr>
          <w:p w14:paraId="77A1D65B" w14:textId="77777777" w:rsidR="00351A4B" w:rsidRPr="00E20390" w:rsidRDefault="00351A4B">
            <w:pPr>
              <w:autoSpaceDE w:val="0"/>
              <w:autoSpaceDN w:val="0"/>
              <w:adjustRightInd w:val="0"/>
              <w:rPr>
                <w:sz w:val="16"/>
                <w:szCs w:val="16"/>
              </w:rPr>
            </w:pPr>
            <w:r w:rsidRPr="00E20390">
              <w:rPr>
                <w:sz w:val="16"/>
                <w:szCs w:val="16"/>
              </w:rPr>
              <w:t xml:space="preserve">Dr </w:t>
            </w:r>
            <w:proofErr w:type="spellStart"/>
            <w:r w:rsidRPr="00E20390">
              <w:rPr>
                <w:sz w:val="16"/>
                <w:szCs w:val="16"/>
              </w:rPr>
              <w:t>Patries</w:t>
            </w:r>
            <w:proofErr w:type="spellEnd"/>
            <w:r w:rsidRPr="00E20390">
              <w:rPr>
                <w:sz w:val="16"/>
                <w:szCs w:val="16"/>
              </w:rPr>
              <w:t xml:space="preserve"> </w:t>
            </w:r>
            <w:proofErr w:type="spellStart"/>
            <w:r w:rsidRPr="00E20390">
              <w:rPr>
                <w:sz w:val="16"/>
                <w:szCs w:val="16"/>
              </w:rPr>
              <w:t>Herst</w:t>
            </w:r>
            <w:proofErr w:type="spellEnd"/>
            <w:r w:rsidRPr="00E20390">
              <w:rPr>
                <w:sz w:val="16"/>
                <w:szCs w:val="16"/>
              </w:rPr>
              <w:t xml:space="preserve"> </w:t>
            </w:r>
          </w:p>
        </w:tc>
        <w:tc>
          <w:tcPr>
            <w:tcW w:w="2600" w:type="dxa"/>
          </w:tcPr>
          <w:p w14:paraId="16A9531A" w14:textId="77777777" w:rsidR="00351A4B" w:rsidRPr="00E20390" w:rsidRDefault="00351A4B">
            <w:pPr>
              <w:autoSpaceDE w:val="0"/>
              <w:autoSpaceDN w:val="0"/>
              <w:adjustRightInd w:val="0"/>
              <w:rPr>
                <w:sz w:val="16"/>
                <w:szCs w:val="16"/>
              </w:rPr>
            </w:pPr>
            <w:r w:rsidRPr="00E20390">
              <w:rPr>
                <w:sz w:val="16"/>
                <w:szCs w:val="16"/>
              </w:rPr>
              <w:t xml:space="preserve">Non-lay (intervention studies) </w:t>
            </w:r>
          </w:p>
        </w:tc>
        <w:tc>
          <w:tcPr>
            <w:tcW w:w="1300" w:type="dxa"/>
          </w:tcPr>
          <w:p w14:paraId="78E5D19A" w14:textId="77777777" w:rsidR="00351A4B" w:rsidRPr="00E20390" w:rsidRDefault="00351A4B">
            <w:pPr>
              <w:autoSpaceDE w:val="0"/>
              <w:autoSpaceDN w:val="0"/>
              <w:adjustRightInd w:val="0"/>
              <w:rPr>
                <w:sz w:val="16"/>
                <w:szCs w:val="16"/>
              </w:rPr>
            </w:pPr>
            <w:r w:rsidRPr="00E20390">
              <w:rPr>
                <w:sz w:val="16"/>
                <w:szCs w:val="16"/>
              </w:rPr>
              <w:t xml:space="preserve">01/07/2012 </w:t>
            </w:r>
          </w:p>
        </w:tc>
        <w:tc>
          <w:tcPr>
            <w:tcW w:w="1200" w:type="dxa"/>
          </w:tcPr>
          <w:p w14:paraId="23A6F3E3" w14:textId="77777777" w:rsidR="00351A4B" w:rsidRPr="00E20390" w:rsidRDefault="00351A4B">
            <w:pPr>
              <w:autoSpaceDE w:val="0"/>
              <w:autoSpaceDN w:val="0"/>
              <w:adjustRightInd w:val="0"/>
              <w:rPr>
                <w:sz w:val="16"/>
                <w:szCs w:val="16"/>
              </w:rPr>
            </w:pPr>
            <w:r w:rsidRPr="00E20390">
              <w:rPr>
                <w:sz w:val="16"/>
                <w:szCs w:val="16"/>
              </w:rPr>
              <w:t xml:space="preserve">01/07/2015 </w:t>
            </w:r>
          </w:p>
        </w:tc>
        <w:tc>
          <w:tcPr>
            <w:tcW w:w="1200" w:type="dxa"/>
          </w:tcPr>
          <w:p w14:paraId="56E71784" w14:textId="77777777" w:rsidR="00351A4B" w:rsidRPr="00E20390" w:rsidRDefault="00351A4B">
            <w:pPr>
              <w:autoSpaceDE w:val="0"/>
              <w:autoSpaceDN w:val="0"/>
              <w:adjustRightInd w:val="0"/>
              <w:rPr>
                <w:sz w:val="16"/>
                <w:szCs w:val="16"/>
              </w:rPr>
            </w:pPr>
            <w:r w:rsidRPr="00E20390">
              <w:rPr>
                <w:sz w:val="16"/>
                <w:szCs w:val="16"/>
              </w:rPr>
              <w:t xml:space="preserve">Present </w:t>
            </w:r>
          </w:p>
        </w:tc>
      </w:tr>
      <w:tr w:rsidR="00351A4B" w:rsidRPr="00E20390" w14:paraId="0661F4A6" w14:textId="77777777">
        <w:trPr>
          <w:trHeight w:val="280"/>
        </w:trPr>
        <w:tc>
          <w:tcPr>
            <w:tcW w:w="2700" w:type="dxa"/>
          </w:tcPr>
          <w:p w14:paraId="264640E4" w14:textId="77777777" w:rsidR="00351A4B" w:rsidRPr="00E20390" w:rsidRDefault="00351A4B">
            <w:pPr>
              <w:autoSpaceDE w:val="0"/>
              <w:autoSpaceDN w:val="0"/>
              <w:adjustRightInd w:val="0"/>
              <w:rPr>
                <w:sz w:val="16"/>
                <w:szCs w:val="16"/>
              </w:rPr>
            </w:pPr>
            <w:r w:rsidRPr="00E20390">
              <w:rPr>
                <w:sz w:val="16"/>
                <w:szCs w:val="16"/>
              </w:rPr>
              <w:t xml:space="preserve">Dr Dean Quinn </w:t>
            </w:r>
          </w:p>
        </w:tc>
        <w:tc>
          <w:tcPr>
            <w:tcW w:w="2600" w:type="dxa"/>
          </w:tcPr>
          <w:p w14:paraId="7034395A" w14:textId="77777777" w:rsidR="00351A4B" w:rsidRPr="00E20390" w:rsidRDefault="00351A4B">
            <w:pPr>
              <w:autoSpaceDE w:val="0"/>
              <w:autoSpaceDN w:val="0"/>
              <w:adjustRightInd w:val="0"/>
              <w:rPr>
                <w:sz w:val="16"/>
                <w:szCs w:val="16"/>
              </w:rPr>
            </w:pPr>
            <w:r w:rsidRPr="00E20390">
              <w:rPr>
                <w:sz w:val="16"/>
                <w:szCs w:val="16"/>
              </w:rPr>
              <w:t xml:space="preserve">Non-lay (intervention studies) </w:t>
            </w:r>
          </w:p>
        </w:tc>
        <w:tc>
          <w:tcPr>
            <w:tcW w:w="1300" w:type="dxa"/>
          </w:tcPr>
          <w:p w14:paraId="1E891953" w14:textId="77777777" w:rsidR="00351A4B" w:rsidRPr="00E20390" w:rsidRDefault="00351A4B">
            <w:pPr>
              <w:autoSpaceDE w:val="0"/>
              <w:autoSpaceDN w:val="0"/>
              <w:adjustRightInd w:val="0"/>
              <w:rPr>
                <w:sz w:val="16"/>
                <w:szCs w:val="16"/>
              </w:rPr>
            </w:pPr>
            <w:r w:rsidRPr="00E20390">
              <w:rPr>
                <w:sz w:val="16"/>
                <w:szCs w:val="16"/>
              </w:rPr>
              <w:t xml:space="preserve">01/07/2012 </w:t>
            </w:r>
          </w:p>
        </w:tc>
        <w:tc>
          <w:tcPr>
            <w:tcW w:w="1200" w:type="dxa"/>
          </w:tcPr>
          <w:p w14:paraId="0C9D40B9" w14:textId="77777777" w:rsidR="00351A4B" w:rsidRPr="00E20390" w:rsidRDefault="00351A4B">
            <w:pPr>
              <w:autoSpaceDE w:val="0"/>
              <w:autoSpaceDN w:val="0"/>
              <w:adjustRightInd w:val="0"/>
              <w:rPr>
                <w:sz w:val="16"/>
                <w:szCs w:val="16"/>
              </w:rPr>
            </w:pPr>
            <w:r w:rsidRPr="00E20390">
              <w:rPr>
                <w:sz w:val="16"/>
                <w:szCs w:val="16"/>
              </w:rPr>
              <w:t xml:space="preserve">01/07/2015 </w:t>
            </w:r>
          </w:p>
        </w:tc>
        <w:tc>
          <w:tcPr>
            <w:tcW w:w="1200" w:type="dxa"/>
          </w:tcPr>
          <w:p w14:paraId="07C8BC32" w14:textId="77777777" w:rsidR="00351A4B" w:rsidRPr="00E20390" w:rsidRDefault="00351A4B">
            <w:pPr>
              <w:autoSpaceDE w:val="0"/>
              <w:autoSpaceDN w:val="0"/>
              <w:adjustRightInd w:val="0"/>
              <w:rPr>
                <w:sz w:val="16"/>
                <w:szCs w:val="16"/>
              </w:rPr>
            </w:pPr>
            <w:r w:rsidRPr="00E20390">
              <w:rPr>
                <w:sz w:val="16"/>
                <w:szCs w:val="16"/>
              </w:rPr>
              <w:t xml:space="preserve">Present </w:t>
            </w:r>
          </w:p>
        </w:tc>
      </w:tr>
      <w:tr w:rsidR="00351A4B" w:rsidRPr="00E20390" w14:paraId="13639347" w14:textId="77777777">
        <w:trPr>
          <w:trHeight w:val="280"/>
        </w:trPr>
        <w:tc>
          <w:tcPr>
            <w:tcW w:w="2700" w:type="dxa"/>
          </w:tcPr>
          <w:p w14:paraId="76F32CFD" w14:textId="77777777" w:rsidR="00351A4B" w:rsidRPr="00E20390" w:rsidRDefault="00351A4B">
            <w:pPr>
              <w:autoSpaceDE w:val="0"/>
              <w:autoSpaceDN w:val="0"/>
              <w:adjustRightInd w:val="0"/>
              <w:rPr>
                <w:sz w:val="16"/>
                <w:szCs w:val="16"/>
              </w:rPr>
            </w:pPr>
            <w:r w:rsidRPr="00E20390">
              <w:rPr>
                <w:sz w:val="16"/>
                <w:szCs w:val="16"/>
              </w:rPr>
              <w:t xml:space="preserve">Dr Cordelia Thomas </w:t>
            </w:r>
          </w:p>
        </w:tc>
        <w:tc>
          <w:tcPr>
            <w:tcW w:w="2600" w:type="dxa"/>
          </w:tcPr>
          <w:p w14:paraId="6A11D7F3" w14:textId="77777777" w:rsidR="00351A4B" w:rsidRPr="00E20390" w:rsidRDefault="00351A4B">
            <w:pPr>
              <w:autoSpaceDE w:val="0"/>
              <w:autoSpaceDN w:val="0"/>
              <w:adjustRightInd w:val="0"/>
              <w:rPr>
                <w:sz w:val="16"/>
                <w:szCs w:val="16"/>
              </w:rPr>
            </w:pPr>
            <w:r w:rsidRPr="00E20390">
              <w:rPr>
                <w:sz w:val="16"/>
                <w:szCs w:val="16"/>
              </w:rPr>
              <w:t xml:space="preserve">Lay (ethical/moral reasoning) </w:t>
            </w:r>
          </w:p>
        </w:tc>
        <w:tc>
          <w:tcPr>
            <w:tcW w:w="1300" w:type="dxa"/>
          </w:tcPr>
          <w:p w14:paraId="499670CD" w14:textId="77777777" w:rsidR="00351A4B" w:rsidRPr="00E20390" w:rsidRDefault="00351A4B">
            <w:pPr>
              <w:autoSpaceDE w:val="0"/>
              <w:autoSpaceDN w:val="0"/>
              <w:adjustRightInd w:val="0"/>
              <w:rPr>
                <w:sz w:val="16"/>
                <w:szCs w:val="16"/>
              </w:rPr>
            </w:pPr>
            <w:r w:rsidRPr="00E20390">
              <w:rPr>
                <w:sz w:val="16"/>
                <w:szCs w:val="16"/>
              </w:rPr>
              <w:t xml:space="preserve">19/05/2014 </w:t>
            </w:r>
          </w:p>
        </w:tc>
        <w:tc>
          <w:tcPr>
            <w:tcW w:w="1200" w:type="dxa"/>
          </w:tcPr>
          <w:p w14:paraId="2B72350D" w14:textId="77777777" w:rsidR="00351A4B" w:rsidRPr="00E20390" w:rsidRDefault="00351A4B">
            <w:pPr>
              <w:autoSpaceDE w:val="0"/>
              <w:autoSpaceDN w:val="0"/>
              <w:adjustRightInd w:val="0"/>
              <w:rPr>
                <w:sz w:val="16"/>
                <w:szCs w:val="16"/>
              </w:rPr>
            </w:pPr>
            <w:r w:rsidRPr="00E20390">
              <w:rPr>
                <w:sz w:val="16"/>
                <w:szCs w:val="16"/>
              </w:rPr>
              <w:t xml:space="preserve">19/05/2017 </w:t>
            </w:r>
          </w:p>
        </w:tc>
        <w:tc>
          <w:tcPr>
            <w:tcW w:w="1200" w:type="dxa"/>
          </w:tcPr>
          <w:p w14:paraId="5769FFA0" w14:textId="77777777" w:rsidR="00351A4B" w:rsidRPr="00E20390" w:rsidRDefault="00351A4B">
            <w:pPr>
              <w:autoSpaceDE w:val="0"/>
              <w:autoSpaceDN w:val="0"/>
              <w:adjustRightInd w:val="0"/>
              <w:rPr>
                <w:sz w:val="16"/>
                <w:szCs w:val="16"/>
              </w:rPr>
            </w:pPr>
            <w:r w:rsidRPr="00E20390">
              <w:rPr>
                <w:sz w:val="16"/>
                <w:szCs w:val="16"/>
              </w:rPr>
              <w:t xml:space="preserve">Present </w:t>
            </w:r>
          </w:p>
        </w:tc>
      </w:tr>
      <w:tr w:rsidR="00351A4B" w:rsidRPr="00E20390" w14:paraId="1F12BB15" w14:textId="77777777">
        <w:trPr>
          <w:trHeight w:val="280"/>
        </w:trPr>
        <w:tc>
          <w:tcPr>
            <w:tcW w:w="2700" w:type="dxa"/>
          </w:tcPr>
          <w:p w14:paraId="6E15B9B2" w14:textId="77777777" w:rsidR="00351A4B" w:rsidRPr="00E20390" w:rsidRDefault="00351A4B">
            <w:pPr>
              <w:autoSpaceDE w:val="0"/>
              <w:autoSpaceDN w:val="0"/>
              <w:adjustRightInd w:val="0"/>
              <w:rPr>
                <w:sz w:val="16"/>
                <w:szCs w:val="16"/>
              </w:rPr>
            </w:pPr>
            <w:r w:rsidRPr="00E20390">
              <w:rPr>
                <w:sz w:val="16"/>
                <w:szCs w:val="16"/>
              </w:rPr>
              <w:t xml:space="preserve">Dr Melissa </w:t>
            </w:r>
            <w:proofErr w:type="spellStart"/>
            <w:r w:rsidRPr="00E20390">
              <w:rPr>
                <w:sz w:val="16"/>
                <w:szCs w:val="16"/>
              </w:rPr>
              <w:t>Cragg</w:t>
            </w:r>
            <w:proofErr w:type="spellEnd"/>
            <w:r w:rsidRPr="00E20390">
              <w:rPr>
                <w:sz w:val="16"/>
                <w:szCs w:val="16"/>
              </w:rPr>
              <w:t xml:space="preserve"> </w:t>
            </w:r>
          </w:p>
        </w:tc>
        <w:tc>
          <w:tcPr>
            <w:tcW w:w="2600" w:type="dxa"/>
          </w:tcPr>
          <w:p w14:paraId="5281D6A0" w14:textId="77777777" w:rsidR="00351A4B" w:rsidRPr="00E20390" w:rsidRDefault="00351A4B">
            <w:pPr>
              <w:autoSpaceDE w:val="0"/>
              <w:autoSpaceDN w:val="0"/>
              <w:adjustRightInd w:val="0"/>
              <w:rPr>
                <w:sz w:val="16"/>
                <w:szCs w:val="16"/>
              </w:rPr>
            </w:pPr>
            <w:r w:rsidRPr="00E20390">
              <w:rPr>
                <w:sz w:val="16"/>
                <w:szCs w:val="16"/>
              </w:rPr>
              <w:t xml:space="preserve">Non-lay (observational studies) </w:t>
            </w:r>
          </w:p>
        </w:tc>
        <w:tc>
          <w:tcPr>
            <w:tcW w:w="1300" w:type="dxa"/>
          </w:tcPr>
          <w:p w14:paraId="5A13A6CB" w14:textId="77777777" w:rsidR="00351A4B" w:rsidRPr="00E20390" w:rsidRDefault="00351A4B">
            <w:pPr>
              <w:autoSpaceDE w:val="0"/>
              <w:autoSpaceDN w:val="0"/>
              <w:adjustRightInd w:val="0"/>
              <w:rPr>
                <w:sz w:val="16"/>
                <w:szCs w:val="16"/>
              </w:rPr>
            </w:pPr>
            <w:r w:rsidRPr="00E20390">
              <w:rPr>
                <w:sz w:val="16"/>
                <w:szCs w:val="16"/>
              </w:rPr>
              <w:t xml:space="preserve">01/07/2015 </w:t>
            </w:r>
          </w:p>
        </w:tc>
        <w:tc>
          <w:tcPr>
            <w:tcW w:w="1200" w:type="dxa"/>
          </w:tcPr>
          <w:p w14:paraId="3EF29E73" w14:textId="77777777" w:rsidR="00351A4B" w:rsidRPr="00E20390" w:rsidRDefault="00351A4B">
            <w:pPr>
              <w:autoSpaceDE w:val="0"/>
              <w:autoSpaceDN w:val="0"/>
              <w:adjustRightInd w:val="0"/>
              <w:rPr>
                <w:sz w:val="16"/>
                <w:szCs w:val="16"/>
              </w:rPr>
            </w:pPr>
            <w:r w:rsidRPr="00E20390">
              <w:rPr>
                <w:sz w:val="16"/>
                <w:szCs w:val="16"/>
              </w:rPr>
              <w:t xml:space="preserve">01/07/2018 </w:t>
            </w:r>
          </w:p>
        </w:tc>
        <w:tc>
          <w:tcPr>
            <w:tcW w:w="1200" w:type="dxa"/>
          </w:tcPr>
          <w:p w14:paraId="7CB58069" w14:textId="77777777" w:rsidR="00351A4B" w:rsidRPr="00E20390" w:rsidRDefault="00351A4B">
            <w:pPr>
              <w:autoSpaceDE w:val="0"/>
              <w:autoSpaceDN w:val="0"/>
              <w:adjustRightInd w:val="0"/>
              <w:rPr>
                <w:sz w:val="16"/>
                <w:szCs w:val="16"/>
              </w:rPr>
            </w:pPr>
            <w:r w:rsidRPr="00E20390">
              <w:rPr>
                <w:sz w:val="16"/>
                <w:szCs w:val="16"/>
              </w:rPr>
              <w:t xml:space="preserve">Apologies </w:t>
            </w:r>
          </w:p>
        </w:tc>
      </w:tr>
      <w:tr w:rsidR="00351A4B" w:rsidRPr="00E20390" w14:paraId="157DF91A" w14:textId="77777777">
        <w:trPr>
          <w:trHeight w:val="280"/>
        </w:trPr>
        <w:tc>
          <w:tcPr>
            <w:tcW w:w="2700" w:type="dxa"/>
          </w:tcPr>
          <w:p w14:paraId="2C9FE268" w14:textId="77777777" w:rsidR="00351A4B" w:rsidRPr="00E20390" w:rsidRDefault="00351A4B">
            <w:pPr>
              <w:autoSpaceDE w:val="0"/>
              <w:autoSpaceDN w:val="0"/>
              <w:adjustRightInd w:val="0"/>
              <w:rPr>
                <w:sz w:val="16"/>
                <w:szCs w:val="16"/>
              </w:rPr>
            </w:pPr>
            <w:r w:rsidRPr="00E20390">
              <w:rPr>
                <w:sz w:val="16"/>
                <w:szCs w:val="16"/>
              </w:rPr>
              <w:t xml:space="preserve">Dr Peter Gallagher </w:t>
            </w:r>
          </w:p>
        </w:tc>
        <w:tc>
          <w:tcPr>
            <w:tcW w:w="2600" w:type="dxa"/>
          </w:tcPr>
          <w:p w14:paraId="0CBD7817" w14:textId="77777777" w:rsidR="00351A4B" w:rsidRPr="00E20390" w:rsidRDefault="00351A4B">
            <w:pPr>
              <w:autoSpaceDE w:val="0"/>
              <w:autoSpaceDN w:val="0"/>
              <w:adjustRightInd w:val="0"/>
              <w:rPr>
                <w:sz w:val="16"/>
                <w:szCs w:val="16"/>
              </w:rPr>
            </w:pPr>
            <w:r w:rsidRPr="00E20390">
              <w:rPr>
                <w:sz w:val="16"/>
                <w:szCs w:val="16"/>
              </w:rPr>
              <w:t xml:space="preserve">Non-lay (health/disability service provision) </w:t>
            </w:r>
          </w:p>
        </w:tc>
        <w:tc>
          <w:tcPr>
            <w:tcW w:w="1300" w:type="dxa"/>
          </w:tcPr>
          <w:p w14:paraId="5BB4C8B2" w14:textId="77777777" w:rsidR="00351A4B" w:rsidRPr="00E20390" w:rsidRDefault="00351A4B">
            <w:pPr>
              <w:autoSpaceDE w:val="0"/>
              <w:autoSpaceDN w:val="0"/>
              <w:adjustRightInd w:val="0"/>
              <w:rPr>
                <w:sz w:val="16"/>
                <w:szCs w:val="16"/>
              </w:rPr>
            </w:pPr>
            <w:r w:rsidRPr="00E20390">
              <w:rPr>
                <w:sz w:val="16"/>
                <w:szCs w:val="16"/>
              </w:rPr>
              <w:t xml:space="preserve">01/07/2015 </w:t>
            </w:r>
          </w:p>
        </w:tc>
        <w:tc>
          <w:tcPr>
            <w:tcW w:w="1200" w:type="dxa"/>
          </w:tcPr>
          <w:p w14:paraId="4184334C" w14:textId="77777777" w:rsidR="00351A4B" w:rsidRPr="00E20390" w:rsidRDefault="00351A4B">
            <w:pPr>
              <w:autoSpaceDE w:val="0"/>
              <w:autoSpaceDN w:val="0"/>
              <w:adjustRightInd w:val="0"/>
              <w:rPr>
                <w:sz w:val="16"/>
                <w:szCs w:val="16"/>
              </w:rPr>
            </w:pPr>
            <w:r w:rsidRPr="00E20390">
              <w:rPr>
                <w:sz w:val="16"/>
                <w:szCs w:val="16"/>
              </w:rPr>
              <w:t xml:space="preserve">01/07/2018 </w:t>
            </w:r>
          </w:p>
        </w:tc>
        <w:tc>
          <w:tcPr>
            <w:tcW w:w="1200" w:type="dxa"/>
          </w:tcPr>
          <w:p w14:paraId="07B0D443" w14:textId="77777777" w:rsidR="00351A4B" w:rsidRPr="00E20390" w:rsidRDefault="00351A4B">
            <w:pPr>
              <w:autoSpaceDE w:val="0"/>
              <w:autoSpaceDN w:val="0"/>
              <w:adjustRightInd w:val="0"/>
              <w:rPr>
                <w:sz w:val="16"/>
                <w:szCs w:val="16"/>
              </w:rPr>
            </w:pPr>
            <w:r w:rsidRPr="00E20390">
              <w:rPr>
                <w:sz w:val="16"/>
                <w:szCs w:val="16"/>
              </w:rPr>
              <w:t xml:space="preserve">Present </w:t>
            </w:r>
          </w:p>
        </w:tc>
      </w:tr>
    </w:tbl>
    <w:p w14:paraId="1CCA04A2" w14:textId="77777777" w:rsidR="00522B40" w:rsidRPr="00F9451C" w:rsidRDefault="00F9451C" w:rsidP="00F9451C">
      <w:pPr>
        <w:rPr>
          <w:sz w:val="16"/>
          <w:szCs w:val="16"/>
        </w:rPr>
      </w:pPr>
      <w:r w:rsidRPr="00E20390">
        <w:rPr>
          <w:sz w:val="16"/>
          <w:szCs w:val="16"/>
        </w:rPr>
        <w:t xml:space="preserve"> </w:t>
      </w:r>
    </w:p>
    <w:p w14:paraId="0D207872" w14:textId="77777777" w:rsidR="00E24E77" w:rsidRDefault="00E24E77" w:rsidP="00E24E77">
      <w:pPr>
        <w:pStyle w:val="Heading2"/>
        <w:pBdr>
          <w:bottom w:val="single" w:sz="12" w:space="1" w:color="auto"/>
        </w:pBdr>
      </w:pPr>
      <w:r>
        <w:br w:type="page"/>
      </w:r>
      <w:r>
        <w:lastRenderedPageBreak/>
        <w:t>Welcome</w:t>
      </w:r>
    </w:p>
    <w:p w14:paraId="318D0811" w14:textId="77777777" w:rsidR="00E24E77" w:rsidRDefault="00E24E77" w:rsidP="00E24E77">
      <w:pPr>
        <w:rPr>
          <w:lang w:val="en-NZ"/>
        </w:rPr>
      </w:pPr>
    </w:p>
    <w:p w14:paraId="0A7B4E9E" w14:textId="77777777" w:rsidR="00E24E77" w:rsidRDefault="00E24E77" w:rsidP="00B83F3A">
      <w:pPr>
        <w:spacing w:before="80" w:after="80"/>
        <w:rPr>
          <w:rFonts w:cs="Arial"/>
          <w:szCs w:val="22"/>
          <w:lang w:val="en-NZ"/>
        </w:rPr>
      </w:pPr>
      <w:r w:rsidRPr="00B83F3A">
        <w:rPr>
          <w:rFonts w:cs="Arial"/>
          <w:szCs w:val="22"/>
          <w:lang w:val="en-NZ"/>
        </w:rPr>
        <w:t xml:space="preserve">The Chair opened the meeting at </w:t>
      </w:r>
      <w:r w:rsidR="00B83F3A" w:rsidRPr="00B83F3A">
        <w:rPr>
          <w:rFonts w:cs="Arial"/>
          <w:szCs w:val="22"/>
          <w:lang w:val="en-NZ"/>
        </w:rPr>
        <w:t>12.10pm</w:t>
      </w:r>
      <w:r w:rsidRPr="00B83F3A">
        <w:rPr>
          <w:rFonts w:cs="Arial"/>
          <w:szCs w:val="22"/>
          <w:lang w:val="en-NZ"/>
        </w:rPr>
        <w:t xml:space="preserve"> and welcomed Committee members, noting that apologies had been received from</w:t>
      </w:r>
      <w:r w:rsidR="00B83F3A" w:rsidRPr="00B83F3A">
        <w:rPr>
          <w:rFonts w:cs="Arial"/>
          <w:szCs w:val="22"/>
          <w:lang w:val="en-NZ"/>
        </w:rPr>
        <w:t xml:space="preserve"> Dr Angela </w:t>
      </w:r>
      <w:proofErr w:type="spellStart"/>
      <w:r w:rsidR="00B83F3A" w:rsidRPr="00B83F3A">
        <w:rPr>
          <w:rFonts w:cs="Arial"/>
          <w:szCs w:val="22"/>
          <w:lang w:val="en-NZ"/>
        </w:rPr>
        <w:t>Ballantyne</w:t>
      </w:r>
      <w:proofErr w:type="spellEnd"/>
      <w:r w:rsidR="00B83F3A" w:rsidRPr="00B83F3A">
        <w:rPr>
          <w:rFonts w:cs="Arial"/>
          <w:szCs w:val="22"/>
          <w:lang w:val="en-NZ"/>
        </w:rPr>
        <w:t xml:space="preserve"> and Dr Melissa </w:t>
      </w:r>
      <w:proofErr w:type="spellStart"/>
      <w:r w:rsidR="00B83F3A" w:rsidRPr="00B83F3A">
        <w:rPr>
          <w:rFonts w:cs="Arial"/>
          <w:szCs w:val="22"/>
          <w:lang w:val="en-NZ"/>
        </w:rPr>
        <w:t>Cragg</w:t>
      </w:r>
      <w:proofErr w:type="spellEnd"/>
      <w:r w:rsidR="00B83F3A" w:rsidRPr="00B83F3A">
        <w:rPr>
          <w:rFonts w:cs="Arial"/>
          <w:szCs w:val="22"/>
          <w:lang w:val="en-NZ"/>
        </w:rPr>
        <w:t xml:space="preserve">. </w:t>
      </w:r>
    </w:p>
    <w:p w14:paraId="3783C017" w14:textId="77777777" w:rsidR="00B83F3A" w:rsidRPr="00B83F3A" w:rsidRDefault="00B83F3A" w:rsidP="00B83F3A">
      <w:pPr>
        <w:spacing w:before="80" w:after="80"/>
        <w:rPr>
          <w:rFonts w:cs="Arial"/>
          <w:szCs w:val="22"/>
          <w:lang w:val="en-NZ"/>
        </w:rPr>
      </w:pPr>
    </w:p>
    <w:p w14:paraId="546D1124" w14:textId="77777777" w:rsidR="00E24E77" w:rsidRDefault="00E24E77" w:rsidP="00E24E77">
      <w:pPr>
        <w:rPr>
          <w:lang w:val="en-NZ"/>
        </w:rPr>
      </w:pPr>
      <w:r>
        <w:rPr>
          <w:lang w:val="en-NZ"/>
        </w:rPr>
        <w:t xml:space="preserve">The Chair noted that the meeting was quorate. </w:t>
      </w:r>
    </w:p>
    <w:p w14:paraId="7737634C" w14:textId="77777777" w:rsidR="00E24E77" w:rsidRDefault="00E24E77" w:rsidP="00E24E77">
      <w:pPr>
        <w:rPr>
          <w:lang w:val="en-NZ"/>
        </w:rPr>
      </w:pPr>
    </w:p>
    <w:p w14:paraId="22E956EB" w14:textId="77777777" w:rsidR="00E24E77" w:rsidRDefault="00E24E77" w:rsidP="00E24E77">
      <w:pPr>
        <w:rPr>
          <w:lang w:val="en-NZ"/>
        </w:rPr>
      </w:pPr>
      <w:r>
        <w:rPr>
          <w:lang w:val="en-NZ"/>
        </w:rPr>
        <w:t>The Committee noted and agreed the agenda for the meeting.</w:t>
      </w:r>
    </w:p>
    <w:p w14:paraId="71FDC7BD" w14:textId="77777777" w:rsidR="00E24E77" w:rsidRDefault="00E24E77" w:rsidP="00E24E77">
      <w:pPr>
        <w:rPr>
          <w:lang w:val="en-NZ"/>
        </w:rPr>
      </w:pPr>
    </w:p>
    <w:p w14:paraId="2FE4A129" w14:textId="77777777" w:rsidR="00E24E77" w:rsidRDefault="00E24E77" w:rsidP="00E24E77">
      <w:pPr>
        <w:pStyle w:val="Heading2"/>
        <w:pBdr>
          <w:bottom w:val="single" w:sz="12" w:space="1" w:color="auto"/>
        </w:pBdr>
      </w:pPr>
      <w:r>
        <w:t>Confirmation of previous minutes</w:t>
      </w:r>
    </w:p>
    <w:p w14:paraId="45E0BB74" w14:textId="77777777" w:rsidR="00E24E77" w:rsidRDefault="00E24E77" w:rsidP="00E24E77">
      <w:pPr>
        <w:rPr>
          <w:lang w:val="en-NZ"/>
        </w:rPr>
      </w:pPr>
    </w:p>
    <w:p w14:paraId="59842BE1" w14:textId="77777777" w:rsidR="00E24E77" w:rsidRDefault="00B83F3A" w:rsidP="00E24E77">
      <w:pPr>
        <w:rPr>
          <w:lang w:val="en-NZ"/>
        </w:rPr>
      </w:pPr>
      <w:r>
        <w:rPr>
          <w:lang w:val="en-NZ"/>
        </w:rPr>
        <w:t>The minutes of the meeting of 23 June 2015</w:t>
      </w:r>
      <w:r w:rsidR="00E24E77">
        <w:rPr>
          <w:lang w:val="en-NZ"/>
        </w:rPr>
        <w:t xml:space="preserve"> were </w:t>
      </w:r>
      <w:r w:rsidR="00522B40">
        <w:rPr>
          <w:lang w:val="en-NZ"/>
        </w:rPr>
        <w:t>confirm</w:t>
      </w:r>
      <w:r w:rsidR="00E24E77">
        <w:rPr>
          <w:lang w:val="en-NZ"/>
        </w:rPr>
        <w:t>ed.</w:t>
      </w:r>
    </w:p>
    <w:p w14:paraId="2FCAECF0" w14:textId="77777777" w:rsidR="00E24E77" w:rsidRDefault="00E24E77" w:rsidP="00E24E77">
      <w:pPr>
        <w:pStyle w:val="Heading2"/>
        <w:pBdr>
          <w:bottom w:val="single" w:sz="12" w:space="1" w:color="auto"/>
        </w:pBdr>
      </w:pPr>
      <w:r>
        <w:br w:type="page"/>
      </w:r>
      <w:r w:rsidRPr="006D4840">
        <w:lastRenderedPageBreak/>
        <w:t xml:space="preserve">New applications </w:t>
      </w:r>
    </w:p>
    <w:p w14:paraId="16F07B0C" w14:textId="77777777" w:rsidR="00E24E77" w:rsidRPr="0018623C" w:rsidRDefault="00E24E77" w:rsidP="00E24E77"/>
    <w:p w14:paraId="22AD3641" w14:textId="77777777" w:rsidR="00795EDD" w:rsidRPr="00960BFE" w:rsidRDefault="00795EDD" w:rsidP="00E24E77"/>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B83F3A" w:rsidRPr="00960BFE" w14:paraId="0382EEF1" w14:textId="77777777" w:rsidTr="00B83F3A">
        <w:trPr>
          <w:trHeight w:val="280"/>
        </w:trPr>
        <w:tc>
          <w:tcPr>
            <w:tcW w:w="966" w:type="dxa"/>
            <w:tcBorders>
              <w:top w:val="nil"/>
              <w:left w:val="nil"/>
              <w:bottom w:val="nil"/>
              <w:right w:val="nil"/>
            </w:tcBorders>
          </w:tcPr>
          <w:p w14:paraId="6A072C9C" w14:textId="77777777" w:rsidR="00B83F3A" w:rsidRPr="00960BFE" w:rsidRDefault="00B83F3A">
            <w:pPr>
              <w:autoSpaceDE w:val="0"/>
              <w:autoSpaceDN w:val="0"/>
              <w:adjustRightInd w:val="0"/>
            </w:pPr>
            <w:r w:rsidRPr="00960BFE">
              <w:t xml:space="preserve"> </w:t>
            </w:r>
            <w:r w:rsidRPr="00960BFE">
              <w:rPr>
                <w:b/>
              </w:rPr>
              <w:t xml:space="preserve">1 </w:t>
            </w:r>
            <w:r w:rsidRPr="00960BFE">
              <w:t xml:space="preserve"> </w:t>
            </w:r>
          </w:p>
        </w:tc>
        <w:tc>
          <w:tcPr>
            <w:tcW w:w="2575" w:type="dxa"/>
            <w:tcBorders>
              <w:top w:val="nil"/>
              <w:left w:val="nil"/>
              <w:bottom w:val="nil"/>
              <w:right w:val="nil"/>
            </w:tcBorders>
          </w:tcPr>
          <w:p w14:paraId="30474413" w14:textId="77777777" w:rsidR="00B83F3A" w:rsidRPr="00960BFE" w:rsidRDefault="00B83F3A">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390B59DB" w14:textId="77777777" w:rsidR="00B83F3A" w:rsidRPr="00960BFE" w:rsidRDefault="00B83F3A">
            <w:pPr>
              <w:autoSpaceDE w:val="0"/>
              <w:autoSpaceDN w:val="0"/>
              <w:adjustRightInd w:val="0"/>
            </w:pPr>
            <w:r w:rsidRPr="00960BFE">
              <w:rPr>
                <w:b/>
              </w:rPr>
              <w:t>15/CEN/106</w:t>
            </w:r>
            <w:r w:rsidRPr="00960BFE">
              <w:t xml:space="preserve"> </w:t>
            </w:r>
          </w:p>
        </w:tc>
      </w:tr>
      <w:tr w:rsidR="00B83F3A" w:rsidRPr="00960BFE" w14:paraId="7ACCA6FE" w14:textId="77777777" w:rsidTr="00B83F3A">
        <w:trPr>
          <w:trHeight w:val="280"/>
        </w:trPr>
        <w:tc>
          <w:tcPr>
            <w:tcW w:w="966" w:type="dxa"/>
            <w:tcBorders>
              <w:top w:val="nil"/>
              <w:left w:val="nil"/>
              <w:bottom w:val="nil"/>
              <w:right w:val="nil"/>
            </w:tcBorders>
          </w:tcPr>
          <w:p w14:paraId="511558DC" w14:textId="77777777" w:rsidR="00B83F3A" w:rsidRPr="00960BFE" w:rsidRDefault="00B83F3A">
            <w:pPr>
              <w:autoSpaceDE w:val="0"/>
              <w:autoSpaceDN w:val="0"/>
              <w:adjustRightInd w:val="0"/>
            </w:pPr>
            <w:r w:rsidRPr="00960BFE">
              <w:t xml:space="preserve"> </w:t>
            </w:r>
          </w:p>
        </w:tc>
        <w:tc>
          <w:tcPr>
            <w:tcW w:w="2575" w:type="dxa"/>
            <w:tcBorders>
              <w:top w:val="nil"/>
              <w:left w:val="nil"/>
              <w:bottom w:val="nil"/>
              <w:right w:val="nil"/>
            </w:tcBorders>
          </w:tcPr>
          <w:p w14:paraId="3AFECA70" w14:textId="77777777" w:rsidR="00B83F3A" w:rsidRPr="00960BFE" w:rsidRDefault="00B83F3A">
            <w:pPr>
              <w:autoSpaceDE w:val="0"/>
              <w:autoSpaceDN w:val="0"/>
              <w:adjustRightInd w:val="0"/>
            </w:pPr>
            <w:r w:rsidRPr="00960BFE">
              <w:t xml:space="preserve">Title: </w:t>
            </w:r>
          </w:p>
        </w:tc>
        <w:tc>
          <w:tcPr>
            <w:tcW w:w="6459" w:type="dxa"/>
            <w:tcBorders>
              <w:top w:val="nil"/>
              <w:left w:val="nil"/>
              <w:bottom w:val="nil"/>
              <w:right w:val="nil"/>
            </w:tcBorders>
          </w:tcPr>
          <w:p w14:paraId="5BA8EE59" w14:textId="77777777" w:rsidR="00B83F3A" w:rsidRPr="00960BFE" w:rsidRDefault="00B83F3A">
            <w:pPr>
              <w:autoSpaceDE w:val="0"/>
              <w:autoSpaceDN w:val="0"/>
              <w:adjustRightInd w:val="0"/>
            </w:pPr>
            <w:r w:rsidRPr="00960BFE">
              <w:t xml:space="preserve">The role of cancer stem cells and receptor </w:t>
            </w:r>
            <w:proofErr w:type="spellStart"/>
            <w:r w:rsidRPr="00960BFE">
              <w:t>signaling</w:t>
            </w:r>
            <w:proofErr w:type="spellEnd"/>
            <w:r w:rsidRPr="00960BFE">
              <w:t xml:space="preserve"> in liver and </w:t>
            </w:r>
            <w:proofErr w:type="spellStart"/>
            <w:r w:rsidRPr="00960BFE">
              <w:t>periampullary</w:t>
            </w:r>
            <w:proofErr w:type="spellEnd"/>
            <w:r w:rsidRPr="00960BFE">
              <w:t xml:space="preserve"> tumours </w:t>
            </w:r>
          </w:p>
        </w:tc>
      </w:tr>
      <w:tr w:rsidR="00B83F3A" w:rsidRPr="00960BFE" w14:paraId="6AF35791" w14:textId="77777777" w:rsidTr="00B83F3A">
        <w:trPr>
          <w:trHeight w:val="280"/>
        </w:trPr>
        <w:tc>
          <w:tcPr>
            <w:tcW w:w="966" w:type="dxa"/>
            <w:tcBorders>
              <w:top w:val="nil"/>
              <w:left w:val="nil"/>
              <w:bottom w:val="nil"/>
              <w:right w:val="nil"/>
            </w:tcBorders>
          </w:tcPr>
          <w:p w14:paraId="182F563D" w14:textId="77777777" w:rsidR="00B83F3A" w:rsidRPr="00960BFE" w:rsidRDefault="00B83F3A">
            <w:pPr>
              <w:autoSpaceDE w:val="0"/>
              <w:autoSpaceDN w:val="0"/>
              <w:adjustRightInd w:val="0"/>
            </w:pPr>
            <w:r w:rsidRPr="00960BFE">
              <w:t xml:space="preserve"> </w:t>
            </w:r>
          </w:p>
        </w:tc>
        <w:tc>
          <w:tcPr>
            <w:tcW w:w="2575" w:type="dxa"/>
            <w:tcBorders>
              <w:top w:val="nil"/>
              <w:left w:val="nil"/>
              <w:bottom w:val="nil"/>
              <w:right w:val="nil"/>
            </w:tcBorders>
          </w:tcPr>
          <w:p w14:paraId="6B0C0E4A" w14:textId="77777777" w:rsidR="00B83F3A" w:rsidRPr="00960BFE" w:rsidRDefault="00B83F3A">
            <w:pPr>
              <w:autoSpaceDE w:val="0"/>
              <w:autoSpaceDN w:val="0"/>
              <w:adjustRightInd w:val="0"/>
            </w:pPr>
            <w:r w:rsidRPr="00960BFE">
              <w:t xml:space="preserve">Principal Investigator: </w:t>
            </w:r>
          </w:p>
        </w:tc>
        <w:tc>
          <w:tcPr>
            <w:tcW w:w="6459" w:type="dxa"/>
            <w:tcBorders>
              <w:top w:val="nil"/>
              <w:left w:val="nil"/>
              <w:bottom w:val="nil"/>
              <w:right w:val="nil"/>
            </w:tcBorders>
          </w:tcPr>
          <w:p w14:paraId="488D2C8F" w14:textId="77777777" w:rsidR="00B83F3A" w:rsidRPr="00960BFE" w:rsidRDefault="00B83F3A">
            <w:pPr>
              <w:autoSpaceDE w:val="0"/>
              <w:autoSpaceDN w:val="0"/>
              <w:adjustRightInd w:val="0"/>
            </w:pPr>
            <w:r w:rsidRPr="00960BFE">
              <w:t xml:space="preserve">Dr </w:t>
            </w:r>
            <w:proofErr w:type="spellStart"/>
            <w:r w:rsidRPr="00960BFE">
              <w:t>Swee</w:t>
            </w:r>
            <w:proofErr w:type="spellEnd"/>
            <w:r w:rsidRPr="00960BFE">
              <w:t xml:space="preserve"> T Tan </w:t>
            </w:r>
          </w:p>
        </w:tc>
      </w:tr>
      <w:tr w:rsidR="00B83F3A" w:rsidRPr="00960BFE" w14:paraId="51DFD9CF" w14:textId="77777777" w:rsidTr="00B83F3A">
        <w:trPr>
          <w:trHeight w:val="280"/>
        </w:trPr>
        <w:tc>
          <w:tcPr>
            <w:tcW w:w="966" w:type="dxa"/>
            <w:tcBorders>
              <w:top w:val="nil"/>
              <w:left w:val="nil"/>
              <w:bottom w:val="nil"/>
              <w:right w:val="nil"/>
            </w:tcBorders>
          </w:tcPr>
          <w:p w14:paraId="14734BEA" w14:textId="77777777" w:rsidR="00B83F3A" w:rsidRPr="00960BFE" w:rsidRDefault="00B83F3A">
            <w:pPr>
              <w:autoSpaceDE w:val="0"/>
              <w:autoSpaceDN w:val="0"/>
              <w:adjustRightInd w:val="0"/>
            </w:pPr>
            <w:r w:rsidRPr="00960BFE">
              <w:t xml:space="preserve"> </w:t>
            </w:r>
          </w:p>
        </w:tc>
        <w:tc>
          <w:tcPr>
            <w:tcW w:w="2575" w:type="dxa"/>
            <w:tcBorders>
              <w:top w:val="nil"/>
              <w:left w:val="nil"/>
              <w:bottom w:val="nil"/>
              <w:right w:val="nil"/>
            </w:tcBorders>
          </w:tcPr>
          <w:p w14:paraId="26341BC3" w14:textId="77777777" w:rsidR="00B83F3A" w:rsidRPr="00960BFE" w:rsidRDefault="00B83F3A">
            <w:pPr>
              <w:autoSpaceDE w:val="0"/>
              <w:autoSpaceDN w:val="0"/>
              <w:adjustRightInd w:val="0"/>
            </w:pPr>
            <w:r w:rsidRPr="00960BFE">
              <w:t xml:space="preserve">Sponsor: </w:t>
            </w:r>
          </w:p>
        </w:tc>
        <w:tc>
          <w:tcPr>
            <w:tcW w:w="6459" w:type="dxa"/>
            <w:tcBorders>
              <w:top w:val="nil"/>
              <w:left w:val="nil"/>
              <w:bottom w:val="nil"/>
              <w:right w:val="nil"/>
            </w:tcBorders>
          </w:tcPr>
          <w:p w14:paraId="3819D3D1" w14:textId="77777777" w:rsidR="00B83F3A" w:rsidRPr="00960BFE" w:rsidRDefault="00B83F3A">
            <w:pPr>
              <w:autoSpaceDE w:val="0"/>
              <w:autoSpaceDN w:val="0"/>
              <w:adjustRightInd w:val="0"/>
            </w:pPr>
            <w:r w:rsidRPr="00960BFE">
              <w:t xml:space="preserve">Gillies </w:t>
            </w:r>
            <w:proofErr w:type="spellStart"/>
            <w:r w:rsidRPr="00960BFE">
              <w:t>McIndoe</w:t>
            </w:r>
            <w:proofErr w:type="spellEnd"/>
            <w:r w:rsidRPr="00960BFE">
              <w:t xml:space="preserve"> Research Institute </w:t>
            </w:r>
          </w:p>
        </w:tc>
      </w:tr>
      <w:tr w:rsidR="00B83F3A" w:rsidRPr="00960BFE" w14:paraId="0F6B518D" w14:textId="77777777" w:rsidTr="00B83F3A">
        <w:trPr>
          <w:trHeight w:val="280"/>
        </w:trPr>
        <w:tc>
          <w:tcPr>
            <w:tcW w:w="966" w:type="dxa"/>
            <w:tcBorders>
              <w:top w:val="nil"/>
              <w:left w:val="nil"/>
              <w:bottom w:val="nil"/>
              <w:right w:val="nil"/>
            </w:tcBorders>
          </w:tcPr>
          <w:p w14:paraId="13B3AEB9" w14:textId="77777777" w:rsidR="00B83F3A" w:rsidRPr="00960BFE" w:rsidRDefault="00B83F3A">
            <w:pPr>
              <w:autoSpaceDE w:val="0"/>
              <w:autoSpaceDN w:val="0"/>
              <w:adjustRightInd w:val="0"/>
            </w:pPr>
            <w:r w:rsidRPr="00960BFE">
              <w:t xml:space="preserve"> </w:t>
            </w:r>
          </w:p>
        </w:tc>
        <w:tc>
          <w:tcPr>
            <w:tcW w:w="2575" w:type="dxa"/>
            <w:tcBorders>
              <w:top w:val="nil"/>
              <w:left w:val="nil"/>
              <w:bottom w:val="nil"/>
              <w:right w:val="nil"/>
            </w:tcBorders>
          </w:tcPr>
          <w:p w14:paraId="6F429E7C" w14:textId="77777777" w:rsidR="00B83F3A" w:rsidRPr="00960BFE" w:rsidRDefault="00B83F3A">
            <w:pPr>
              <w:autoSpaceDE w:val="0"/>
              <w:autoSpaceDN w:val="0"/>
              <w:adjustRightInd w:val="0"/>
            </w:pPr>
            <w:r w:rsidRPr="00960BFE">
              <w:t xml:space="preserve">Clock Start Date: </w:t>
            </w:r>
          </w:p>
        </w:tc>
        <w:tc>
          <w:tcPr>
            <w:tcW w:w="6459" w:type="dxa"/>
            <w:tcBorders>
              <w:top w:val="nil"/>
              <w:left w:val="nil"/>
              <w:bottom w:val="nil"/>
              <w:right w:val="nil"/>
            </w:tcBorders>
          </w:tcPr>
          <w:p w14:paraId="69C6EC7C" w14:textId="77777777" w:rsidR="00B83F3A" w:rsidRPr="00960BFE" w:rsidRDefault="00B83F3A">
            <w:pPr>
              <w:autoSpaceDE w:val="0"/>
              <w:autoSpaceDN w:val="0"/>
              <w:adjustRightInd w:val="0"/>
            </w:pPr>
            <w:r w:rsidRPr="00960BFE">
              <w:t xml:space="preserve">13 August 2015 </w:t>
            </w:r>
          </w:p>
        </w:tc>
      </w:tr>
    </w:tbl>
    <w:p w14:paraId="23245568" w14:textId="77777777" w:rsidR="00795EDD" w:rsidRPr="00960BFE" w:rsidRDefault="00795EDD" w:rsidP="00E24E77">
      <w:r w:rsidRPr="00960BFE">
        <w:t xml:space="preserve"> </w:t>
      </w:r>
    </w:p>
    <w:p w14:paraId="43ED3FB0" w14:textId="77777777" w:rsidR="00987913" w:rsidRPr="00B83F3A" w:rsidRDefault="00B83F3A" w:rsidP="00E24E77">
      <w:pPr>
        <w:rPr>
          <w:sz w:val="20"/>
          <w:lang w:val="en-NZ"/>
        </w:rPr>
      </w:pPr>
      <w:r w:rsidRPr="00B83F3A">
        <w:rPr>
          <w:rFonts w:cs="Arial"/>
          <w:szCs w:val="22"/>
          <w:lang w:val="en-NZ"/>
        </w:rPr>
        <w:t xml:space="preserve">Dr </w:t>
      </w:r>
      <w:proofErr w:type="spellStart"/>
      <w:r w:rsidRPr="00B83F3A">
        <w:rPr>
          <w:rFonts w:cs="Arial"/>
          <w:szCs w:val="22"/>
          <w:lang w:val="en-NZ"/>
        </w:rPr>
        <w:t>Tinte</w:t>
      </w:r>
      <w:proofErr w:type="spellEnd"/>
      <w:r w:rsidRPr="00B83F3A">
        <w:rPr>
          <w:rFonts w:cs="Arial"/>
          <w:szCs w:val="22"/>
          <w:lang w:val="en-NZ"/>
        </w:rPr>
        <w:t xml:space="preserve"> </w:t>
      </w:r>
      <w:proofErr w:type="spellStart"/>
      <w:r w:rsidRPr="00B83F3A">
        <w:rPr>
          <w:rFonts w:cs="Arial"/>
          <w:szCs w:val="22"/>
          <w:lang w:val="en-NZ"/>
        </w:rPr>
        <w:t>Itinteang</w:t>
      </w:r>
      <w:proofErr w:type="spellEnd"/>
      <w:r w:rsidRPr="00B83F3A">
        <w:rPr>
          <w:rFonts w:cs="Arial"/>
          <w:szCs w:val="22"/>
          <w:lang w:val="en-NZ"/>
        </w:rPr>
        <w:t xml:space="preserve"> and Ms Sophie de Jong </w:t>
      </w:r>
      <w:r w:rsidRPr="00B83F3A">
        <w:rPr>
          <w:lang w:val="en-NZ"/>
        </w:rPr>
        <w:t>were</w:t>
      </w:r>
      <w:r w:rsidR="00987913" w:rsidRPr="00B83F3A">
        <w:rPr>
          <w:lang w:val="en-NZ"/>
        </w:rPr>
        <w:t xml:space="preserve"> present </w:t>
      </w:r>
      <w:r w:rsidR="00DC62A5" w:rsidRPr="00B83F3A">
        <w:rPr>
          <w:rFonts w:cs="Arial"/>
          <w:szCs w:val="22"/>
          <w:lang w:val="en-NZ"/>
        </w:rPr>
        <w:t>by teleconference</w:t>
      </w:r>
      <w:r w:rsidRPr="00B83F3A">
        <w:rPr>
          <w:rFonts w:cs="Arial"/>
          <w:szCs w:val="22"/>
          <w:lang w:val="en-NZ"/>
        </w:rPr>
        <w:t xml:space="preserve"> </w:t>
      </w:r>
      <w:r w:rsidR="00987913" w:rsidRPr="00B83F3A">
        <w:rPr>
          <w:lang w:val="en-NZ"/>
        </w:rPr>
        <w:t>for discussion of this application.</w:t>
      </w:r>
    </w:p>
    <w:p w14:paraId="7FB112A8" w14:textId="77777777" w:rsidR="00987913" w:rsidRPr="00960BFE" w:rsidRDefault="00987913" w:rsidP="00E24E77">
      <w:pPr>
        <w:rPr>
          <w:u w:val="single"/>
          <w:lang w:val="en-NZ"/>
        </w:rPr>
      </w:pPr>
    </w:p>
    <w:p w14:paraId="4725C16C" w14:textId="77777777" w:rsidR="00E24E77" w:rsidRPr="00FD2B1E" w:rsidRDefault="00E24E77" w:rsidP="00E24E77">
      <w:pPr>
        <w:rPr>
          <w:u w:val="single"/>
          <w:lang w:val="en-NZ"/>
        </w:rPr>
      </w:pPr>
      <w:r w:rsidRPr="00FD2B1E">
        <w:rPr>
          <w:u w:val="single"/>
          <w:lang w:val="en-NZ"/>
        </w:rPr>
        <w:t>Potential conflicts of interest</w:t>
      </w:r>
    </w:p>
    <w:p w14:paraId="0E7A38F5" w14:textId="77777777" w:rsidR="00E24E77" w:rsidRPr="008869BB" w:rsidRDefault="00E24E77" w:rsidP="00E24E77">
      <w:pPr>
        <w:rPr>
          <w:b/>
          <w:lang w:val="en-NZ"/>
        </w:rPr>
      </w:pPr>
    </w:p>
    <w:p w14:paraId="01E7D7FD" w14:textId="77777777" w:rsidR="00E24E77" w:rsidRPr="00960BFE" w:rsidRDefault="00E24E77" w:rsidP="00E24E77">
      <w:pPr>
        <w:rPr>
          <w:lang w:val="en-NZ"/>
        </w:rPr>
      </w:pPr>
      <w:r w:rsidRPr="00960BFE">
        <w:rPr>
          <w:lang w:val="en-NZ"/>
        </w:rPr>
        <w:t>The Chair asked members to declare any potential conflicts of interest related to this application.</w:t>
      </w:r>
    </w:p>
    <w:p w14:paraId="3655B53D" w14:textId="77777777" w:rsidR="00B83F3A" w:rsidRDefault="00B83F3A" w:rsidP="00E24E77">
      <w:pPr>
        <w:rPr>
          <w:lang w:val="en-NZ"/>
        </w:rPr>
      </w:pPr>
    </w:p>
    <w:p w14:paraId="1116C513" w14:textId="77777777" w:rsidR="00E24E77" w:rsidRPr="00753E2C" w:rsidRDefault="00B83F3A" w:rsidP="00E24E77">
      <w:pPr>
        <w:rPr>
          <w:lang w:val="en-NZ"/>
        </w:rPr>
      </w:pPr>
      <w:r w:rsidRPr="00B83F3A">
        <w:rPr>
          <w:rFonts w:cs="Arial"/>
          <w:szCs w:val="22"/>
          <w:lang w:val="en-NZ"/>
        </w:rPr>
        <w:t xml:space="preserve"> Dr Dean Quinn</w:t>
      </w:r>
      <w:r w:rsidR="00E24E77" w:rsidRPr="00B83F3A">
        <w:rPr>
          <w:lang w:val="en-NZ"/>
        </w:rPr>
        <w:t xml:space="preserve"> declared a potential conflict of intere</w:t>
      </w:r>
      <w:r>
        <w:rPr>
          <w:lang w:val="en-NZ"/>
        </w:rPr>
        <w:t>st, and the Committee decided that</w:t>
      </w:r>
      <w:r w:rsidR="004E42A6">
        <w:rPr>
          <w:lang w:val="en-NZ"/>
        </w:rPr>
        <w:t xml:space="preserve"> it was not a significant conflict of interest and that he could remain in the meeting room and take a full part in the discussion and decision relating to this application. </w:t>
      </w:r>
      <w:r w:rsidR="00E24E77" w:rsidRPr="00B83F3A">
        <w:rPr>
          <w:rFonts w:cs="Arial"/>
          <w:color w:val="33CCCC"/>
          <w:szCs w:val="22"/>
          <w:lang w:val="en-NZ"/>
        </w:rPr>
        <w:t xml:space="preserve"> </w:t>
      </w:r>
    </w:p>
    <w:p w14:paraId="31932133" w14:textId="77777777" w:rsidR="00E24E77" w:rsidRPr="00960BFE" w:rsidRDefault="00E24E77" w:rsidP="00E24E77">
      <w:pPr>
        <w:rPr>
          <w:lang w:val="en-NZ"/>
        </w:rPr>
      </w:pPr>
    </w:p>
    <w:p w14:paraId="746D7D50" w14:textId="77777777" w:rsidR="00E24E77" w:rsidRPr="00FD2B1E" w:rsidRDefault="00E24E77" w:rsidP="00E24E77">
      <w:pPr>
        <w:rPr>
          <w:u w:val="single"/>
          <w:lang w:val="en-NZ"/>
        </w:rPr>
      </w:pPr>
      <w:r w:rsidRPr="00960BFE">
        <w:rPr>
          <w:u w:val="single"/>
          <w:lang w:val="en-NZ"/>
        </w:rPr>
        <w:t>Summary of ethical issues</w:t>
      </w:r>
    </w:p>
    <w:p w14:paraId="276D5376" w14:textId="77777777" w:rsidR="00E24E77" w:rsidRPr="008869BB" w:rsidRDefault="00E24E77" w:rsidP="00E24E77">
      <w:pPr>
        <w:rPr>
          <w:b/>
          <w:lang w:val="en-NZ"/>
        </w:rPr>
      </w:pPr>
    </w:p>
    <w:p w14:paraId="26B5D676" w14:textId="77777777" w:rsidR="00D449BE" w:rsidRDefault="00E24E77" w:rsidP="00D449BE">
      <w:pPr>
        <w:pStyle w:val="ListParagraph"/>
        <w:rPr>
          <w:lang w:val="en-NZ"/>
        </w:rPr>
      </w:pPr>
      <w:r w:rsidRPr="00960BFE">
        <w:rPr>
          <w:lang w:val="en-NZ"/>
        </w:rPr>
        <w:t>The main ethical issues considered by the Committee were as follows.</w:t>
      </w:r>
    </w:p>
    <w:p w14:paraId="755896E7" w14:textId="77777777" w:rsidR="00D449BE" w:rsidRDefault="00D449BE" w:rsidP="00D449BE">
      <w:pPr>
        <w:pStyle w:val="ListParagraph"/>
        <w:rPr>
          <w:lang w:val="en-NZ"/>
        </w:rPr>
      </w:pPr>
    </w:p>
    <w:p w14:paraId="516EB808" w14:textId="48A2FCE9" w:rsidR="0046777A" w:rsidRDefault="00CA7E7E" w:rsidP="0046777A">
      <w:pPr>
        <w:pStyle w:val="ListParagraph"/>
        <w:numPr>
          <w:ilvl w:val="0"/>
          <w:numId w:val="49"/>
        </w:numPr>
        <w:rPr>
          <w:lang w:val="en-NZ"/>
        </w:rPr>
      </w:pPr>
      <w:r w:rsidRPr="0046777A">
        <w:rPr>
          <w:lang w:val="en-NZ"/>
        </w:rPr>
        <w:t>The committee</w:t>
      </w:r>
      <w:r w:rsidR="00722B43" w:rsidRPr="0046777A">
        <w:rPr>
          <w:lang w:val="en-NZ"/>
        </w:rPr>
        <w:t xml:space="preserve"> </w:t>
      </w:r>
      <w:r w:rsidR="0046777A" w:rsidRPr="0046777A">
        <w:rPr>
          <w:lang w:val="en-NZ"/>
        </w:rPr>
        <w:t>note</w:t>
      </w:r>
      <w:r w:rsidR="0046777A">
        <w:rPr>
          <w:lang w:val="en-NZ"/>
        </w:rPr>
        <w:t>d that t</w:t>
      </w:r>
      <w:r w:rsidR="00B83F3A" w:rsidRPr="0046777A">
        <w:rPr>
          <w:lang w:val="en-NZ"/>
        </w:rPr>
        <w:t>he researchers are requesting the</w:t>
      </w:r>
      <w:r w:rsidR="00170048" w:rsidRPr="0046777A">
        <w:rPr>
          <w:lang w:val="en-NZ"/>
        </w:rPr>
        <w:t xml:space="preserve"> use</w:t>
      </w:r>
      <w:r w:rsidR="00B83F3A" w:rsidRPr="0046777A">
        <w:rPr>
          <w:lang w:val="en-NZ"/>
        </w:rPr>
        <w:t xml:space="preserve"> of tissue f</w:t>
      </w:r>
      <w:r w:rsidR="003D0EF1" w:rsidRPr="0046777A">
        <w:rPr>
          <w:lang w:val="en-NZ"/>
        </w:rPr>
        <w:t>rom an established tissue bank</w:t>
      </w:r>
      <w:r w:rsidR="00B83F3A" w:rsidRPr="0046777A">
        <w:rPr>
          <w:lang w:val="en-NZ"/>
        </w:rPr>
        <w:t xml:space="preserve"> </w:t>
      </w:r>
      <w:r w:rsidR="003D0EF1" w:rsidRPr="0046777A">
        <w:rPr>
          <w:lang w:val="en-NZ"/>
        </w:rPr>
        <w:t>(</w:t>
      </w:r>
      <w:r w:rsidR="00B83F3A" w:rsidRPr="0046777A">
        <w:rPr>
          <w:lang w:val="en-NZ"/>
        </w:rPr>
        <w:t xml:space="preserve">liver and </w:t>
      </w:r>
      <w:proofErr w:type="spellStart"/>
      <w:r w:rsidR="00B83F3A" w:rsidRPr="0046777A">
        <w:rPr>
          <w:lang w:val="en-NZ"/>
        </w:rPr>
        <w:t>periampullary</w:t>
      </w:r>
      <w:proofErr w:type="spellEnd"/>
      <w:r w:rsidR="003D0EF1" w:rsidRPr="0046777A">
        <w:rPr>
          <w:lang w:val="en-NZ"/>
        </w:rPr>
        <w:t xml:space="preserve"> tumours) </w:t>
      </w:r>
      <w:r w:rsidR="0046777A">
        <w:rPr>
          <w:lang w:val="en-NZ"/>
        </w:rPr>
        <w:t>to study</w:t>
      </w:r>
      <w:r w:rsidR="0032000D">
        <w:rPr>
          <w:lang w:val="en-NZ"/>
        </w:rPr>
        <w:t xml:space="preserve"> </w:t>
      </w:r>
      <w:r w:rsidR="003D0EF1" w:rsidRPr="0046777A">
        <w:rPr>
          <w:lang w:val="en-NZ"/>
        </w:rPr>
        <w:t xml:space="preserve">cancer stem cells and the role of </w:t>
      </w:r>
      <w:proofErr w:type="spellStart"/>
      <w:r w:rsidR="003D0EF1" w:rsidRPr="0046777A">
        <w:rPr>
          <w:lang w:val="en-NZ"/>
        </w:rPr>
        <w:t>ErbB</w:t>
      </w:r>
      <w:proofErr w:type="spellEnd"/>
      <w:r w:rsidR="003D0EF1" w:rsidRPr="0046777A">
        <w:rPr>
          <w:lang w:val="en-NZ"/>
        </w:rPr>
        <w:t xml:space="preserve"> dimers</w:t>
      </w:r>
      <w:r w:rsidR="0046777A">
        <w:rPr>
          <w:lang w:val="en-NZ"/>
        </w:rPr>
        <w:t xml:space="preserve"> on cancer progression</w:t>
      </w:r>
      <w:r w:rsidR="00170048" w:rsidRPr="0046777A">
        <w:rPr>
          <w:lang w:val="en-NZ"/>
        </w:rPr>
        <w:t xml:space="preserve">. </w:t>
      </w:r>
    </w:p>
    <w:p w14:paraId="1F96FE99" w14:textId="77777777" w:rsidR="00170048" w:rsidRPr="0046777A" w:rsidRDefault="00B83F3A" w:rsidP="0046777A">
      <w:pPr>
        <w:pStyle w:val="ListParagraph"/>
        <w:numPr>
          <w:ilvl w:val="0"/>
          <w:numId w:val="49"/>
        </w:numPr>
        <w:rPr>
          <w:lang w:val="en-NZ"/>
        </w:rPr>
      </w:pPr>
      <w:r w:rsidRPr="0046777A">
        <w:rPr>
          <w:lang w:val="en-NZ"/>
        </w:rPr>
        <w:t xml:space="preserve">The committee asked whether the researchers will look at normal tissue also.  Dr </w:t>
      </w:r>
      <w:proofErr w:type="spellStart"/>
      <w:r w:rsidRPr="0046777A">
        <w:rPr>
          <w:lang w:val="en-NZ"/>
        </w:rPr>
        <w:t>Itinteang</w:t>
      </w:r>
      <w:proofErr w:type="spellEnd"/>
      <w:r w:rsidRPr="0046777A">
        <w:rPr>
          <w:lang w:val="en-NZ"/>
        </w:rPr>
        <w:t xml:space="preserve"> explained that they will look at normal tissue if it is found on the periphery of the tumour sample only.  They will not be ask</w:t>
      </w:r>
      <w:r w:rsidR="003D0EF1" w:rsidRPr="0046777A">
        <w:rPr>
          <w:lang w:val="en-NZ"/>
        </w:rPr>
        <w:t>ing for an additional sample</w:t>
      </w:r>
      <w:r w:rsidR="0046777A" w:rsidRPr="0046777A">
        <w:rPr>
          <w:lang w:val="en-NZ"/>
        </w:rPr>
        <w:t xml:space="preserve"> of normal tissue</w:t>
      </w:r>
      <w:r w:rsidR="003D0EF1" w:rsidRPr="0046777A">
        <w:rPr>
          <w:lang w:val="en-NZ"/>
        </w:rPr>
        <w:t xml:space="preserve">. </w:t>
      </w:r>
    </w:p>
    <w:p w14:paraId="7EB1F870" w14:textId="2343A8C5" w:rsidR="00170048" w:rsidRDefault="003D0EF1" w:rsidP="00CA7E7E">
      <w:pPr>
        <w:pStyle w:val="ListParagraph"/>
        <w:numPr>
          <w:ilvl w:val="0"/>
          <w:numId w:val="49"/>
        </w:numPr>
        <w:rPr>
          <w:lang w:val="en-NZ"/>
        </w:rPr>
      </w:pPr>
      <w:r>
        <w:rPr>
          <w:lang w:val="en-NZ"/>
        </w:rPr>
        <w:t xml:space="preserve">The researchers confirmed that their process for accessing the tissue is to first seek ethical approval from an HDEC and once ethical approval is given they will request consent from the tissue bank governance board for access to the tissue. The committee noted that the line of questioning on the HDEC application form is not always relevant to tissue that is already stored and </w:t>
      </w:r>
      <w:r w:rsidR="0046777A">
        <w:rPr>
          <w:lang w:val="en-NZ"/>
        </w:rPr>
        <w:t>strongly suggest</w:t>
      </w:r>
      <w:r w:rsidR="0032000D">
        <w:rPr>
          <w:lang w:val="en-NZ"/>
        </w:rPr>
        <w:t xml:space="preserve"> </w:t>
      </w:r>
      <w:r w:rsidR="0046777A">
        <w:rPr>
          <w:lang w:val="en-NZ"/>
        </w:rPr>
        <w:t xml:space="preserve">that </w:t>
      </w:r>
      <w:r>
        <w:rPr>
          <w:lang w:val="en-NZ"/>
        </w:rPr>
        <w:t xml:space="preserve">a new application form </w:t>
      </w:r>
      <w:r w:rsidR="0046777A">
        <w:rPr>
          <w:lang w:val="en-NZ"/>
        </w:rPr>
        <w:t>should</w:t>
      </w:r>
      <w:r>
        <w:rPr>
          <w:lang w:val="en-NZ"/>
        </w:rPr>
        <w:t xml:space="preserve"> be created for such applications which could then be reviewed possibly via the HDEC expedited pathway. </w:t>
      </w:r>
    </w:p>
    <w:p w14:paraId="0C94DE1F" w14:textId="77A6F031" w:rsidR="00170048" w:rsidRDefault="003D0EF1" w:rsidP="00CA7E7E">
      <w:pPr>
        <w:pStyle w:val="ListParagraph"/>
        <w:numPr>
          <w:ilvl w:val="0"/>
          <w:numId w:val="49"/>
        </w:numPr>
        <w:rPr>
          <w:lang w:val="en-NZ"/>
        </w:rPr>
      </w:pPr>
      <w:r>
        <w:rPr>
          <w:lang w:val="en-NZ"/>
        </w:rPr>
        <w:t xml:space="preserve">For future reference, the committee requested that the researchers seek scientific peer review of their study protocol from someone who is independent and </w:t>
      </w:r>
      <w:r w:rsidR="0046777A">
        <w:rPr>
          <w:lang w:val="en-NZ"/>
        </w:rPr>
        <w:t xml:space="preserve">has more recent experience </w:t>
      </w:r>
      <w:r>
        <w:rPr>
          <w:lang w:val="en-NZ"/>
        </w:rPr>
        <w:t xml:space="preserve">in the </w:t>
      </w:r>
      <w:r w:rsidR="0046777A">
        <w:rPr>
          <w:lang w:val="en-NZ"/>
        </w:rPr>
        <w:t xml:space="preserve">cancer research </w:t>
      </w:r>
      <w:r>
        <w:rPr>
          <w:lang w:val="en-NZ"/>
        </w:rPr>
        <w:t>field. The committee noted that the peer reviewer for this study is not at the forefront of cancer research and the comments provided in the peer review were</w:t>
      </w:r>
      <w:r w:rsidR="0046777A">
        <w:rPr>
          <w:lang w:val="en-NZ"/>
        </w:rPr>
        <w:t xml:space="preserve"> too</w:t>
      </w:r>
      <w:r>
        <w:rPr>
          <w:lang w:val="en-NZ"/>
        </w:rPr>
        <w:t xml:space="preserve"> general.  The committee would like to see </w:t>
      </w:r>
      <w:r w:rsidR="007B0B6C">
        <w:rPr>
          <w:lang w:val="en-NZ"/>
        </w:rPr>
        <w:t xml:space="preserve">comment that is more specific about the scientific validity and feasibility of a study. The researchers agreed that this was a fair comment and request. </w:t>
      </w:r>
    </w:p>
    <w:p w14:paraId="461A016F" w14:textId="3BFCE497" w:rsidR="00170048" w:rsidRDefault="007B0B6C" w:rsidP="00CA7E7E">
      <w:pPr>
        <w:pStyle w:val="ListParagraph"/>
        <w:numPr>
          <w:ilvl w:val="0"/>
          <w:numId w:val="49"/>
        </w:numPr>
        <w:rPr>
          <w:lang w:val="en-NZ"/>
        </w:rPr>
      </w:pPr>
      <w:r>
        <w:rPr>
          <w:lang w:val="en-NZ"/>
        </w:rPr>
        <w:t>The committee noted that the</w:t>
      </w:r>
      <w:r w:rsidR="00170048">
        <w:rPr>
          <w:lang w:val="en-NZ"/>
        </w:rPr>
        <w:t xml:space="preserve"> obtaining of tissue</w:t>
      </w:r>
      <w:r>
        <w:rPr>
          <w:lang w:val="en-NZ"/>
        </w:rPr>
        <w:t xml:space="preserve"> from individuals is not part of</w:t>
      </w:r>
      <w:r w:rsidR="00170048">
        <w:rPr>
          <w:lang w:val="en-NZ"/>
        </w:rPr>
        <w:t xml:space="preserve"> this appl</w:t>
      </w:r>
      <w:r>
        <w:rPr>
          <w:lang w:val="en-NZ"/>
        </w:rPr>
        <w:t>ication</w:t>
      </w:r>
      <w:r w:rsidR="00170048">
        <w:rPr>
          <w:lang w:val="en-NZ"/>
        </w:rPr>
        <w:t xml:space="preserve"> </w:t>
      </w:r>
      <w:r>
        <w:rPr>
          <w:lang w:val="en-NZ"/>
        </w:rPr>
        <w:t xml:space="preserve">but noted the answers at </w:t>
      </w:r>
      <w:r w:rsidR="00170048">
        <w:rPr>
          <w:lang w:val="en-NZ"/>
        </w:rPr>
        <w:t>p</w:t>
      </w:r>
      <w:r>
        <w:rPr>
          <w:lang w:val="en-NZ"/>
        </w:rPr>
        <w:t>.</w:t>
      </w:r>
      <w:r w:rsidR="00170048">
        <w:rPr>
          <w:lang w:val="en-NZ"/>
        </w:rPr>
        <w:t xml:space="preserve">3.1 and 3.2 </w:t>
      </w:r>
      <w:r>
        <w:rPr>
          <w:lang w:val="en-NZ"/>
        </w:rPr>
        <w:t>on page 22 of the application form about the ability of potentially vulnerable people to consent to their tissue being stored. The committee noted the researcher’s answer</w:t>
      </w:r>
      <w:r w:rsidR="00170048">
        <w:rPr>
          <w:lang w:val="en-NZ"/>
        </w:rPr>
        <w:t xml:space="preserve"> that if </w:t>
      </w:r>
      <w:r>
        <w:rPr>
          <w:lang w:val="en-NZ"/>
        </w:rPr>
        <w:t>a</w:t>
      </w:r>
      <w:r w:rsidR="0046777A">
        <w:rPr>
          <w:lang w:val="en-NZ"/>
        </w:rPr>
        <w:t>n adult</w:t>
      </w:r>
      <w:r w:rsidR="00170048">
        <w:rPr>
          <w:lang w:val="en-NZ"/>
        </w:rPr>
        <w:t xml:space="preserve"> is unable to consent then </w:t>
      </w:r>
      <w:r>
        <w:rPr>
          <w:lang w:val="en-NZ"/>
        </w:rPr>
        <w:t xml:space="preserve">another </w:t>
      </w:r>
      <w:r w:rsidR="00170048">
        <w:rPr>
          <w:lang w:val="en-NZ"/>
        </w:rPr>
        <w:t>per</w:t>
      </w:r>
      <w:r>
        <w:rPr>
          <w:lang w:val="en-NZ"/>
        </w:rPr>
        <w:t>son will give consent on their behalf</w:t>
      </w:r>
      <w:r w:rsidR="00170048">
        <w:rPr>
          <w:lang w:val="en-NZ"/>
        </w:rPr>
        <w:t xml:space="preserve">.  </w:t>
      </w:r>
      <w:r>
        <w:rPr>
          <w:lang w:val="en-NZ"/>
        </w:rPr>
        <w:t>The committee queried whether proxy consent was</w:t>
      </w:r>
      <w:r w:rsidR="00170048">
        <w:rPr>
          <w:lang w:val="en-NZ"/>
        </w:rPr>
        <w:t xml:space="preserve"> in the in</w:t>
      </w:r>
      <w:r>
        <w:rPr>
          <w:lang w:val="en-NZ"/>
        </w:rPr>
        <w:t>i</w:t>
      </w:r>
      <w:r w:rsidR="00170048">
        <w:rPr>
          <w:lang w:val="en-NZ"/>
        </w:rPr>
        <w:t>tial approval</w:t>
      </w:r>
      <w:r>
        <w:rPr>
          <w:lang w:val="en-NZ"/>
        </w:rPr>
        <w:t xml:space="preserve"> (12/NTB/42)</w:t>
      </w:r>
      <w:r w:rsidR="00170048">
        <w:rPr>
          <w:lang w:val="en-NZ"/>
        </w:rPr>
        <w:t xml:space="preserve">.  </w:t>
      </w:r>
      <w:r>
        <w:rPr>
          <w:lang w:val="en-NZ"/>
        </w:rPr>
        <w:t>The committee noted that if</w:t>
      </w:r>
      <w:r w:rsidR="00170048">
        <w:rPr>
          <w:lang w:val="en-NZ"/>
        </w:rPr>
        <w:t xml:space="preserve"> a living </w:t>
      </w:r>
      <w:r w:rsidR="0046777A">
        <w:rPr>
          <w:lang w:val="en-NZ"/>
        </w:rPr>
        <w:t>adult</w:t>
      </w:r>
      <w:r w:rsidR="00170048">
        <w:rPr>
          <w:lang w:val="en-NZ"/>
        </w:rPr>
        <w:t xml:space="preserve"> is unable to consent </w:t>
      </w:r>
      <w:r>
        <w:rPr>
          <w:lang w:val="en-NZ"/>
        </w:rPr>
        <w:t xml:space="preserve">to research </w:t>
      </w:r>
      <w:r w:rsidR="00170048">
        <w:rPr>
          <w:lang w:val="en-NZ"/>
        </w:rPr>
        <w:t xml:space="preserve">then no one can consent on their behalf.  </w:t>
      </w:r>
      <w:r>
        <w:rPr>
          <w:lang w:val="en-NZ"/>
        </w:rPr>
        <w:t xml:space="preserve">The researchers agreed to double check the initial tissue bank application. </w:t>
      </w:r>
    </w:p>
    <w:p w14:paraId="6EB5E5AC" w14:textId="77777777" w:rsidR="00170048" w:rsidRDefault="00BF3980" w:rsidP="00CA7E7E">
      <w:pPr>
        <w:pStyle w:val="ListParagraph"/>
        <w:numPr>
          <w:ilvl w:val="0"/>
          <w:numId w:val="49"/>
        </w:numPr>
        <w:rPr>
          <w:lang w:val="en-NZ"/>
        </w:rPr>
      </w:pPr>
      <w:r>
        <w:rPr>
          <w:lang w:val="en-NZ"/>
        </w:rPr>
        <w:lastRenderedPageBreak/>
        <w:t xml:space="preserve">The committee asked </w:t>
      </w:r>
      <w:r w:rsidR="00442F8E">
        <w:rPr>
          <w:lang w:val="en-NZ"/>
        </w:rPr>
        <w:t>what process is in place should the research team discover any</w:t>
      </w:r>
      <w:r>
        <w:rPr>
          <w:lang w:val="en-NZ"/>
        </w:rPr>
        <w:t xml:space="preserve"> unexpected findings</w:t>
      </w:r>
      <w:r w:rsidR="00442F8E">
        <w:rPr>
          <w:lang w:val="en-NZ"/>
        </w:rPr>
        <w:t xml:space="preserve"> about a condition. The researchers explained they k</w:t>
      </w:r>
      <w:r>
        <w:rPr>
          <w:lang w:val="en-NZ"/>
        </w:rPr>
        <w:t>eep</w:t>
      </w:r>
      <w:r w:rsidR="00442F8E">
        <w:rPr>
          <w:lang w:val="en-NZ"/>
        </w:rPr>
        <w:t xml:space="preserve"> a</w:t>
      </w:r>
      <w:r>
        <w:rPr>
          <w:lang w:val="en-NZ"/>
        </w:rPr>
        <w:t xml:space="preserve"> recor</w:t>
      </w:r>
      <w:r w:rsidR="00170048">
        <w:rPr>
          <w:lang w:val="en-NZ"/>
        </w:rPr>
        <w:t>d of identifiable info</w:t>
      </w:r>
      <w:r>
        <w:rPr>
          <w:lang w:val="en-NZ"/>
        </w:rPr>
        <w:t>rmati</w:t>
      </w:r>
      <w:r w:rsidR="00442F8E">
        <w:rPr>
          <w:lang w:val="en-NZ"/>
        </w:rPr>
        <w:t>o</w:t>
      </w:r>
      <w:r>
        <w:rPr>
          <w:lang w:val="en-NZ"/>
        </w:rPr>
        <w:t xml:space="preserve">n that only </w:t>
      </w:r>
      <w:r w:rsidR="00442F8E">
        <w:rPr>
          <w:lang w:val="en-NZ"/>
        </w:rPr>
        <w:t xml:space="preserve">the </w:t>
      </w:r>
      <w:r>
        <w:rPr>
          <w:lang w:val="en-NZ"/>
        </w:rPr>
        <w:t>research nurse</w:t>
      </w:r>
      <w:r w:rsidR="00170048">
        <w:rPr>
          <w:lang w:val="en-NZ"/>
        </w:rPr>
        <w:t xml:space="preserve"> can</w:t>
      </w:r>
      <w:r w:rsidR="00442F8E">
        <w:rPr>
          <w:lang w:val="en-NZ"/>
        </w:rPr>
        <w:t xml:space="preserve"> keep track of.  If they were to</w:t>
      </w:r>
      <w:r>
        <w:rPr>
          <w:lang w:val="en-NZ"/>
        </w:rPr>
        <w:t xml:space="preserve"> come across gene susceptibility </w:t>
      </w:r>
      <w:r w:rsidR="00170048">
        <w:rPr>
          <w:lang w:val="en-NZ"/>
        </w:rPr>
        <w:t>to c</w:t>
      </w:r>
      <w:r w:rsidR="00442F8E">
        <w:rPr>
          <w:lang w:val="en-NZ"/>
        </w:rPr>
        <w:t>ancer they would</w:t>
      </w:r>
      <w:r w:rsidR="00170048">
        <w:rPr>
          <w:lang w:val="en-NZ"/>
        </w:rPr>
        <w:t xml:space="preserve"> </w:t>
      </w:r>
      <w:r w:rsidR="00442F8E">
        <w:rPr>
          <w:lang w:val="en-NZ"/>
        </w:rPr>
        <w:t>notif</w:t>
      </w:r>
      <w:r w:rsidR="00170048">
        <w:rPr>
          <w:lang w:val="en-NZ"/>
        </w:rPr>
        <w:t xml:space="preserve">y </w:t>
      </w:r>
      <w:r w:rsidR="00442F8E">
        <w:rPr>
          <w:lang w:val="en-NZ"/>
        </w:rPr>
        <w:t xml:space="preserve">the participant’s </w:t>
      </w:r>
      <w:r w:rsidR="00170048">
        <w:rPr>
          <w:lang w:val="en-NZ"/>
        </w:rPr>
        <w:t>clinician and</w:t>
      </w:r>
      <w:r w:rsidR="00442F8E">
        <w:rPr>
          <w:lang w:val="en-NZ"/>
        </w:rPr>
        <w:t xml:space="preserve"> </w:t>
      </w:r>
      <w:r w:rsidR="00170048">
        <w:rPr>
          <w:lang w:val="en-NZ"/>
        </w:rPr>
        <w:t>ask them to o</w:t>
      </w:r>
      <w:r w:rsidR="00442F8E">
        <w:rPr>
          <w:lang w:val="en-NZ"/>
        </w:rPr>
        <w:t xml:space="preserve">pen up the dialogue with the patient.  </w:t>
      </w:r>
    </w:p>
    <w:p w14:paraId="5338FC55" w14:textId="77777777" w:rsidR="00CA7E7E" w:rsidRPr="00830899" w:rsidRDefault="00830899" w:rsidP="00884F62">
      <w:pPr>
        <w:pStyle w:val="ListParagraph"/>
        <w:numPr>
          <w:ilvl w:val="0"/>
          <w:numId w:val="49"/>
        </w:numPr>
        <w:rPr>
          <w:u w:val="single"/>
          <w:lang w:val="en-NZ"/>
        </w:rPr>
      </w:pPr>
      <w:r w:rsidRPr="00830899">
        <w:rPr>
          <w:lang w:val="en-NZ"/>
        </w:rPr>
        <w:t xml:space="preserve">The committee queried how helpful it would be to provide such information to individuals on the basis that it may be too early to provide a genetic analysis.  The researchers thought it is useful at a group level but minimal on an individual level. They agreed that they would not want to provide people with information that in the long term is not valid or correct. </w:t>
      </w:r>
    </w:p>
    <w:p w14:paraId="4C3524AA" w14:textId="77777777" w:rsidR="00830899" w:rsidRDefault="00830899" w:rsidP="00E24E77">
      <w:pPr>
        <w:rPr>
          <w:u w:val="single"/>
          <w:lang w:val="en-NZ"/>
        </w:rPr>
      </w:pPr>
    </w:p>
    <w:p w14:paraId="2DCC7B28" w14:textId="77777777" w:rsidR="00E24E77" w:rsidRPr="00FD2B1E" w:rsidRDefault="00E24E77" w:rsidP="00E24E77">
      <w:pPr>
        <w:rPr>
          <w:u w:val="single"/>
          <w:lang w:val="en-NZ"/>
        </w:rPr>
      </w:pPr>
      <w:r w:rsidRPr="00FD2B1E">
        <w:rPr>
          <w:u w:val="single"/>
          <w:lang w:val="en-NZ"/>
        </w:rPr>
        <w:t xml:space="preserve">Decision </w:t>
      </w:r>
    </w:p>
    <w:p w14:paraId="189D6881" w14:textId="77777777" w:rsidR="00E24E77" w:rsidRPr="00960BFE" w:rsidRDefault="00E24E77" w:rsidP="00E24E77">
      <w:pPr>
        <w:rPr>
          <w:lang w:val="en-NZ"/>
        </w:rPr>
      </w:pPr>
    </w:p>
    <w:p w14:paraId="69BECE77" w14:textId="77777777" w:rsidR="00E24E77" w:rsidRPr="00830899" w:rsidRDefault="00E24E77" w:rsidP="00E24E77">
      <w:pPr>
        <w:rPr>
          <w:lang w:val="en-NZ"/>
        </w:rPr>
      </w:pPr>
      <w:r w:rsidRPr="00830899">
        <w:rPr>
          <w:lang w:val="en-NZ"/>
        </w:rPr>
        <w:t xml:space="preserve">This application was </w:t>
      </w:r>
      <w:r w:rsidRPr="00830899">
        <w:rPr>
          <w:i/>
          <w:lang w:val="en-NZ"/>
        </w:rPr>
        <w:t>approved</w:t>
      </w:r>
      <w:r w:rsidRPr="00830899">
        <w:rPr>
          <w:lang w:val="en-NZ"/>
        </w:rPr>
        <w:t xml:space="preserve"> by </w:t>
      </w:r>
      <w:r w:rsidR="00170048" w:rsidRPr="00830899">
        <w:rPr>
          <w:rFonts w:cs="Arial"/>
          <w:szCs w:val="22"/>
          <w:lang w:val="en-NZ"/>
        </w:rPr>
        <w:t>consensus</w:t>
      </w:r>
      <w:r w:rsidRPr="00830899">
        <w:rPr>
          <w:lang w:val="en-NZ"/>
        </w:rPr>
        <w:t>.</w:t>
      </w:r>
    </w:p>
    <w:p w14:paraId="739A5E7F" w14:textId="40FF3A43" w:rsidR="00BB0D1A" w:rsidRPr="00960BFE" w:rsidRDefault="004D70C4" w:rsidP="00351A4B">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356A0B" w:rsidRPr="00960BFE" w14:paraId="79E0CC7D" w14:textId="77777777" w:rsidTr="00356A0B">
        <w:trPr>
          <w:trHeight w:val="280"/>
        </w:trPr>
        <w:tc>
          <w:tcPr>
            <w:tcW w:w="966" w:type="dxa"/>
            <w:tcBorders>
              <w:top w:val="nil"/>
              <w:left w:val="nil"/>
              <w:bottom w:val="nil"/>
              <w:right w:val="nil"/>
            </w:tcBorders>
          </w:tcPr>
          <w:p w14:paraId="0428310A" w14:textId="77777777" w:rsidR="00356A0B" w:rsidRPr="00960BFE" w:rsidRDefault="00356A0B">
            <w:pPr>
              <w:autoSpaceDE w:val="0"/>
              <w:autoSpaceDN w:val="0"/>
              <w:adjustRightInd w:val="0"/>
            </w:pPr>
            <w:r w:rsidRPr="00960BFE">
              <w:lastRenderedPageBreak/>
              <w:t xml:space="preserve"> </w:t>
            </w:r>
            <w:r w:rsidRPr="00960BFE">
              <w:rPr>
                <w:b/>
              </w:rPr>
              <w:t xml:space="preserve">2 </w:t>
            </w:r>
            <w:r w:rsidRPr="00960BFE">
              <w:t xml:space="preserve"> </w:t>
            </w:r>
          </w:p>
        </w:tc>
        <w:tc>
          <w:tcPr>
            <w:tcW w:w="2575" w:type="dxa"/>
            <w:tcBorders>
              <w:top w:val="nil"/>
              <w:left w:val="nil"/>
              <w:bottom w:val="nil"/>
              <w:right w:val="nil"/>
            </w:tcBorders>
          </w:tcPr>
          <w:p w14:paraId="14EE0CB3" w14:textId="77777777" w:rsidR="00356A0B" w:rsidRPr="00960BFE" w:rsidRDefault="00356A0B">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0B69EE1F" w14:textId="77777777" w:rsidR="00356A0B" w:rsidRPr="00960BFE" w:rsidRDefault="00356A0B">
            <w:pPr>
              <w:autoSpaceDE w:val="0"/>
              <w:autoSpaceDN w:val="0"/>
              <w:adjustRightInd w:val="0"/>
            </w:pPr>
            <w:r w:rsidRPr="00960BFE">
              <w:rPr>
                <w:b/>
              </w:rPr>
              <w:t>15/CEN/108</w:t>
            </w:r>
            <w:r w:rsidRPr="00960BFE">
              <w:t xml:space="preserve"> </w:t>
            </w:r>
          </w:p>
        </w:tc>
      </w:tr>
      <w:tr w:rsidR="00356A0B" w:rsidRPr="00960BFE" w14:paraId="3B51E4EE" w14:textId="77777777" w:rsidTr="00356A0B">
        <w:trPr>
          <w:trHeight w:val="280"/>
        </w:trPr>
        <w:tc>
          <w:tcPr>
            <w:tcW w:w="966" w:type="dxa"/>
            <w:tcBorders>
              <w:top w:val="nil"/>
              <w:left w:val="nil"/>
              <w:bottom w:val="nil"/>
              <w:right w:val="nil"/>
            </w:tcBorders>
          </w:tcPr>
          <w:p w14:paraId="4011BE36" w14:textId="77777777" w:rsidR="00356A0B" w:rsidRPr="00960BFE" w:rsidRDefault="00356A0B">
            <w:pPr>
              <w:autoSpaceDE w:val="0"/>
              <w:autoSpaceDN w:val="0"/>
              <w:adjustRightInd w:val="0"/>
            </w:pPr>
            <w:r w:rsidRPr="00960BFE">
              <w:t xml:space="preserve"> </w:t>
            </w:r>
          </w:p>
        </w:tc>
        <w:tc>
          <w:tcPr>
            <w:tcW w:w="2575" w:type="dxa"/>
            <w:tcBorders>
              <w:top w:val="nil"/>
              <w:left w:val="nil"/>
              <w:bottom w:val="nil"/>
              <w:right w:val="nil"/>
            </w:tcBorders>
          </w:tcPr>
          <w:p w14:paraId="03BAFF8D" w14:textId="77777777" w:rsidR="00356A0B" w:rsidRPr="00960BFE" w:rsidRDefault="00356A0B">
            <w:pPr>
              <w:autoSpaceDE w:val="0"/>
              <w:autoSpaceDN w:val="0"/>
              <w:adjustRightInd w:val="0"/>
            </w:pPr>
            <w:r w:rsidRPr="00960BFE">
              <w:t xml:space="preserve">Title: </w:t>
            </w:r>
          </w:p>
        </w:tc>
        <w:tc>
          <w:tcPr>
            <w:tcW w:w="6459" w:type="dxa"/>
            <w:tcBorders>
              <w:top w:val="nil"/>
              <w:left w:val="nil"/>
              <w:bottom w:val="nil"/>
              <w:right w:val="nil"/>
            </w:tcBorders>
          </w:tcPr>
          <w:p w14:paraId="37EA8736" w14:textId="77777777" w:rsidR="00356A0B" w:rsidRPr="00960BFE" w:rsidRDefault="00356A0B">
            <w:pPr>
              <w:autoSpaceDE w:val="0"/>
              <w:autoSpaceDN w:val="0"/>
              <w:adjustRightInd w:val="0"/>
            </w:pPr>
            <w:r w:rsidRPr="00960BFE">
              <w:t xml:space="preserve"> Investigating whether a targeted nutrient supplement reduces inflammation in people with Inflammatory Bowel Disease </w:t>
            </w:r>
          </w:p>
        </w:tc>
      </w:tr>
      <w:tr w:rsidR="00356A0B" w:rsidRPr="00960BFE" w14:paraId="2AAE535B" w14:textId="77777777" w:rsidTr="00356A0B">
        <w:trPr>
          <w:trHeight w:val="280"/>
        </w:trPr>
        <w:tc>
          <w:tcPr>
            <w:tcW w:w="966" w:type="dxa"/>
            <w:tcBorders>
              <w:top w:val="nil"/>
              <w:left w:val="nil"/>
              <w:bottom w:val="nil"/>
              <w:right w:val="nil"/>
            </w:tcBorders>
          </w:tcPr>
          <w:p w14:paraId="4FC84EC9" w14:textId="77777777" w:rsidR="00356A0B" w:rsidRPr="00960BFE" w:rsidRDefault="00356A0B">
            <w:pPr>
              <w:autoSpaceDE w:val="0"/>
              <w:autoSpaceDN w:val="0"/>
              <w:adjustRightInd w:val="0"/>
            </w:pPr>
            <w:r w:rsidRPr="00960BFE">
              <w:t xml:space="preserve"> </w:t>
            </w:r>
          </w:p>
        </w:tc>
        <w:tc>
          <w:tcPr>
            <w:tcW w:w="2575" w:type="dxa"/>
            <w:tcBorders>
              <w:top w:val="nil"/>
              <w:left w:val="nil"/>
              <w:bottom w:val="nil"/>
              <w:right w:val="nil"/>
            </w:tcBorders>
          </w:tcPr>
          <w:p w14:paraId="52834411" w14:textId="77777777" w:rsidR="00356A0B" w:rsidRPr="00960BFE" w:rsidRDefault="00356A0B">
            <w:pPr>
              <w:autoSpaceDE w:val="0"/>
              <w:autoSpaceDN w:val="0"/>
              <w:adjustRightInd w:val="0"/>
            </w:pPr>
            <w:r w:rsidRPr="00960BFE">
              <w:t xml:space="preserve">Principal </w:t>
            </w:r>
            <w:r>
              <w:t xml:space="preserve"> </w:t>
            </w:r>
            <w:r w:rsidRPr="00960BFE">
              <w:t xml:space="preserve">Investigator: </w:t>
            </w:r>
          </w:p>
        </w:tc>
        <w:tc>
          <w:tcPr>
            <w:tcW w:w="6459" w:type="dxa"/>
            <w:tcBorders>
              <w:top w:val="nil"/>
              <w:left w:val="nil"/>
              <w:bottom w:val="nil"/>
              <w:right w:val="nil"/>
            </w:tcBorders>
          </w:tcPr>
          <w:p w14:paraId="10D73238" w14:textId="77777777" w:rsidR="00356A0B" w:rsidRPr="00960BFE" w:rsidRDefault="00356A0B">
            <w:pPr>
              <w:autoSpaceDE w:val="0"/>
              <w:autoSpaceDN w:val="0"/>
              <w:adjustRightInd w:val="0"/>
            </w:pPr>
            <w:r w:rsidRPr="00960BFE">
              <w:t xml:space="preserve">Ms Bobbi B. Laing </w:t>
            </w:r>
          </w:p>
        </w:tc>
      </w:tr>
      <w:tr w:rsidR="00356A0B" w:rsidRPr="00960BFE" w14:paraId="775B455B" w14:textId="77777777" w:rsidTr="00356A0B">
        <w:trPr>
          <w:trHeight w:val="280"/>
        </w:trPr>
        <w:tc>
          <w:tcPr>
            <w:tcW w:w="966" w:type="dxa"/>
            <w:tcBorders>
              <w:top w:val="nil"/>
              <w:left w:val="nil"/>
              <w:bottom w:val="nil"/>
              <w:right w:val="nil"/>
            </w:tcBorders>
          </w:tcPr>
          <w:p w14:paraId="7CC088B2" w14:textId="77777777" w:rsidR="00356A0B" w:rsidRPr="00960BFE" w:rsidRDefault="00356A0B">
            <w:pPr>
              <w:autoSpaceDE w:val="0"/>
              <w:autoSpaceDN w:val="0"/>
              <w:adjustRightInd w:val="0"/>
            </w:pPr>
            <w:r w:rsidRPr="00960BFE">
              <w:t xml:space="preserve"> </w:t>
            </w:r>
          </w:p>
        </w:tc>
        <w:tc>
          <w:tcPr>
            <w:tcW w:w="2575" w:type="dxa"/>
            <w:tcBorders>
              <w:top w:val="nil"/>
              <w:left w:val="nil"/>
              <w:bottom w:val="nil"/>
              <w:right w:val="nil"/>
            </w:tcBorders>
          </w:tcPr>
          <w:p w14:paraId="01490F2D" w14:textId="77777777" w:rsidR="00356A0B" w:rsidRPr="00960BFE" w:rsidRDefault="00356A0B">
            <w:pPr>
              <w:autoSpaceDE w:val="0"/>
              <w:autoSpaceDN w:val="0"/>
              <w:adjustRightInd w:val="0"/>
            </w:pPr>
            <w:r w:rsidRPr="00960BFE">
              <w:t xml:space="preserve">Sponsor: </w:t>
            </w:r>
          </w:p>
        </w:tc>
        <w:tc>
          <w:tcPr>
            <w:tcW w:w="6459" w:type="dxa"/>
            <w:tcBorders>
              <w:top w:val="nil"/>
              <w:left w:val="nil"/>
              <w:bottom w:val="nil"/>
              <w:right w:val="nil"/>
            </w:tcBorders>
          </w:tcPr>
          <w:p w14:paraId="6AD7E439" w14:textId="77777777" w:rsidR="00356A0B" w:rsidRPr="00960BFE" w:rsidRDefault="00356A0B">
            <w:pPr>
              <w:autoSpaceDE w:val="0"/>
              <w:autoSpaceDN w:val="0"/>
              <w:adjustRightInd w:val="0"/>
            </w:pPr>
            <w:r w:rsidRPr="00960BFE">
              <w:t xml:space="preserve"> </w:t>
            </w:r>
          </w:p>
        </w:tc>
      </w:tr>
      <w:tr w:rsidR="00356A0B" w:rsidRPr="00960BFE" w14:paraId="14AC525D" w14:textId="77777777" w:rsidTr="00356A0B">
        <w:trPr>
          <w:trHeight w:val="280"/>
        </w:trPr>
        <w:tc>
          <w:tcPr>
            <w:tcW w:w="966" w:type="dxa"/>
            <w:tcBorders>
              <w:top w:val="nil"/>
              <w:left w:val="nil"/>
              <w:bottom w:val="nil"/>
              <w:right w:val="nil"/>
            </w:tcBorders>
          </w:tcPr>
          <w:p w14:paraId="0380B9F6" w14:textId="77777777" w:rsidR="00356A0B" w:rsidRPr="00960BFE" w:rsidRDefault="00356A0B">
            <w:pPr>
              <w:autoSpaceDE w:val="0"/>
              <w:autoSpaceDN w:val="0"/>
              <w:adjustRightInd w:val="0"/>
            </w:pPr>
            <w:r w:rsidRPr="00960BFE">
              <w:t xml:space="preserve"> </w:t>
            </w:r>
          </w:p>
        </w:tc>
        <w:tc>
          <w:tcPr>
            <w:tcW w:w="2575" w:type="dxa"/>
            <w:tcBorders>
              <w:top w:val="nil"/>
              <w:left w:val="nil"/>
              <w:bottom w:val="nil"/>
              <w:right w:val="nil"/>
            </w:tcBorders>
          </w:tcPr>
          <w:p w14:paraId="7C6AB641" w14:textId="77777777" w:rsidR="00356A0B" w:rsidRPr="00960BFE" w:rsidRDefault="00356A0B">
            <w:pPr>
              <w:autoSpaceDE w:val="0"/>
              <w:autoSpaceDN w:val="0"/>
              <w:adjustRightInd w:val="0"/>
            </w:pPr>
            <w:r w:rsidRPr="00960BFE">
              <w:t xml:space="preserve">Clock Start Date: </w:t>
            </w:r>
          </w:p>
        </w:tc>
        <w:tc>
          <w:tcPr>
            <w:tcW w:w="6459" w:type="dxa"/>
            <w:tcBorders>
              <w:top w:val="nil"/>
              <w:left w:val="nil"/>
              <w:bottom w:val="nil"/>
              <w:right w:val="nil"/>
            </w:tcBorders>
          </w:tcPr>
          <w:p w14:paraId="24DEDC0B" w14:textId="77777777" w:rsidR="00356A0B" w:rsidRPr="00960BFE" w:rsidRDefault="00356A0B">
            <w:pPr>
              <w:autoSpaceDE w:val="0"/>
              <w:autoSpaceDN w:val="0"/>
              <w:adjustRightInd w:val="0"/>
            </w:pPr>
            <w:r w:rsidRPr="00960BFE">
              <w:t xml:space="preserve">13 August 2015 </w:t>
            </w:r>
          </w:p>
        </w:tc>
      </w:tr>
    </w:tbl>
    <w:p w14:paraId="31E06E63" w14:textId="77777777" w:rsidR="00BB0D1A" w:rsidRPr="00960BFE" w:rsidRDefault="004D70C4">
      <w:pPr>
        <w:autoSpaceDE w:val="0"/>
        <w:autoSpaceDN w:val="0"/>
        <w:adjustRightInd w:val="0"/>
      </w:pPr>
      <w:r w:rsidRPr="00960BFE">
        <w:t xml:space="preserve"> </w:t>
      </w:r>
    </w:p>
    <w:p w14:paraId="09F79313" w14:textId="77777777" w:rsidR="00987913" w:rsidRPr="00356A0B" w:rsidRDefault="00831371">
      <w:pPr>
        <w:autoSpaceDE w:val="0"/>
        <w:autoSpaceDN w:val="0"/>
        <w:adjustRightInd w:val="0"/>
        <w:rPr>
          <w:sz w:val="20"/>
          <w:lang w:val="en-NZ"/>
        </w:rPr>
      </w:pPr>
      <w:r w:rsidRPr="00356A0B">
        <w:rPr>
          <w:rFonts w:cs="Arial"/>
          <w:szCs w:val="22"/>
          <w:lang w:val="en-NZ"/>
        </w:rPr>
        <w:t>Ms Laing</w:t>
      </w:r>
      <w:r w:rsidR="00987913" w:rsidRPr="00356A0B">
        <w:rPr>
          <w:lang w:val="en-NZ"/>
        </w:rPr>
        <w:t xml:space="preserve"> was present </w:t>
      </w:r>
      <w:r w:rsidR="00DC62A5" w:rsidRPr="00356A0B">
        <w:rPr>
          <w:rFonts w:cs="Arial"/>
          <w:szCs w:val="22"/>
          <w:lang w:val="en-NZ"/>
        </w:rPr>
        <w:t>by teleconference</w:t>
      </w:r>
      <w:r w:rsidR="00DC62A5" w:rsidRPr="00356A0B">
        <w:rPr>
          <w:lang w:val="en-NZ"/>
        </w:rPr>
        <w:t xml:space="preserve"> </w:t>
      </w:r>
      <w:r w:rsidR="00987913" w:rsidRPr="00356A0B">
        <w:rPr>
          <w:lang w:val="en-NZ"/>
        </w:rPr>
        <w:t>for discussion of this application.</w:t>
      </w:r>
    </w:p>
    <w:p w14:paraId="79D201D6" w14:textId="77777777" w:rsidR="00987913" w:rsidRPr="00960BFE" w:rsidRDefault="00987913">
      <w:pPr>
        <w:autoSpaceDE w:val="0"/>
        <w:autoSpaceDN w:val="0"/>
        <w:adjustRightInd w:val="0"/>
        <w:rPr>
          <w:u w:val="single"/>
          <w:lang w:val="en-NZ"/>
        </w:rPr>
      </w:pPr>
    </w:p>
    <w:p w14:paraId="089D68F4" w14:textId="77777777" w:rsidR="00E24E77" w:rsidRPr="00FD2B1E" w:rsidRDefault="00E24E77">
      <w:pPr>
        <w:autoSpaceDE w:val="0"/>
        <w:autoSpaceDN w:val="0"/>
        <w:adjustRightInd w:val="0"/>
        <w:rPr>
          <w:u w:val="single"/>
          <w:lang w:val="en-NZ"/>
        </w:rPr>
      </w:pPr>
      <w:r w:rsidRPr="00FD2B1E">
        <w:rPr>
          <w:u w:val="single"/>
          <w:lang w:val="en-NZ"/>
        </w:rPr>
        <w:t>Potential conflicts of interest</w:t>
      </w:r>
    </w:p>
    <w:p w14:paraId="19D01602" w14:textId="77777777" w:rsidR="00E24E77" w:rsidRPr="008869BB" w:rsidRDefault="00E24E77">
      <w:pPr>
        <w:autoSpaceDE w:val="0"/>
        <w:autoSpaceDN w:val="0"/>
        <w:adjustRightInd w:val="0"/>
        <w:rPr>
          <w:b/>
          <w:lang w:val="en-NZ"/>
        </w:rPr>
      </w:pPr>
    </w:p>
    <w:p w14:paraId="5EE91B7F" w14:textId="77777777"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14:paraId="2FD0CFFF" w14:textId="77777777" w:rsidR="00E24E77" w:rsidRPr="00960BFE" w:rsidRDefault="00E24E77">
      <w:pPr>
        <w:autoSpaceDE w:val="0"/>
        <w:autoSpaceDN w:val="0"/>
        <w:adjustRightInd w:val="0"/>
        <w:rPr>
          <w:lang w:val="en-NZ"/>
        </w:rPr>
      </w:pPr>
    </w:p>
    <w:p w14:paraId="78C842F3" w14:textId="77777777" w:rsidR="00E24E77" w:rsidRPr="00960BFE" w:rsidRDefault="00E24E77">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14:paraId="35BD51E6" w14:textId="77777777" w:rsidR="00E24E77" w:rsidRPr="00960BFE" w:rsidRDefault="00E24E77">
      <w:pPr>
        <w:autoSpaceDE w:val="0"/>
        <w:autoSpaceDN w:val="0"/>
        <w:adjustRightInd w:val="0"/>
        <w:rPr>
          <w:lang w:val="en-NZ"/>
        </w:rPr>
      </w:pPr>
    </w:p>
    <w:p w14:paraId="3AFBB481" w14:textId="77777777" w:rsidR="00E24E77" w:rsidRPr="00FD2B1E" w:rsidRDefault="00E24E77">
      <w:pPr>
        <w:autoSpaceDE w:val="0"/>
        <w:autoSpaceDN w:val="0"/>
        <w:adjustRightInd w:val="0"/>
        <w:rPr>
          <w:u w:val="single"/>
          <w:lang w:val="en-NZ"/>
        </w:rPr>
      </w:pPr>
      <w:r w:rsidRPr="00960BFE">
        <w:rPr>
          <w:u w:val="single"/>
          <w:lang w:val="en-NZ"/>
        </w:rPr>
        <w:t>Summary of ethical issues</w:t>
      </w:r>
    </w:p>
    <w:p w14:paraId="65488B6F" w14:textId="77777777" w:rsidR="00E24E77" w:rsidRPr="008869BB" w:rsidRDefault="00E24E77">
      <w:pPr>
        <w:autoSpaceDE w:val="0"/>
        <w:autoSpaceDN w:val="0"/>
        <w:adjustRightInd w:val="0"/>
        <w:rPr>
          <w:b/>
          <w:lang w:val="en-NZ"/>
        </w:rPr>
      </w:pPr>
    </w:p>
    <w:p w14:paraId="2B1A019C" w14:textId="77777777" w:rsidR="00E25883" w:rsidRPr="00F355D4" w:rsidRDefault="00E24E77" w:rsidP="00F355D4">
      <w:pPr>
        <w:autoSpaceDE w:val="0"/>
        <w:autoSpaceDN w:val="0"/>
        <w:adjustRightInd w:val="0"/>
        <w:rPr>
          <w:lang w:val="en-NZ"/>
        </w:rPr>
      </w:pPr>
      <w:r w:rsidRPr="00960BFE">
        <w:rPr>
          <w:lang w:val="en-NZ"/>
        </w:rPr>
        <w:t xml:space="preserve">The main ethical issues considered by the Committee were as follows. </w:t>
      </w:r>
    </w:p>
    <w:p w14:paraId="1FBC80CF" w14:textId="77777777" w:rsidR="00E25883" w:rsidRPr="004E42A6" w:rsidRDefault="00F355D4" w:rsidP="00CA7E7E">
      <w:pPr>
        <w:pStyle w:val="ListParagraph"/>
        <w:numPr>
          <w:ilvl w:val="0"/>
          <w:numId w:val="49"/>
        </w:numPr>
        <w:spacing w:before="80" w:after="80"/>
        <w:rPr>
          <w:rFonts w:cs="Arial"/>
          <w:szCs w:val="22"/>
          <w:lang w:val="en-NZ"/>
        </w:rPr>
      </w:pPr>
      <w:r w:rsidRPr="004E42A6">
        <w:rPr>
          <w:rFonts w:cs="Arial"/>
          <w:szCs w:val="22"/>
          <w:lang w:val="en-NZ"/>
        </w:rPr>
        <w:t xml:space="preserve">The committee noted the </w:t>
      </w:r>
      <w:r w:rsidR="00356A0B" w:rsidRPr="004E42A6">
        <w:rPr>
          <w:rFonts w:cs="Arial"/>
          <w:szCs w:val="22"/>
          <w:lang w:val="en-NZ"/>
        </w:rPr>
        <w:t xml:space="preserve">study title being ‘Investigating whether a targeted nutrient supplement reduces inflammation in people with inflammatory bowel disease’ although people involved have </w:t>
      </w:r>
      <w:r w:rsidR="00E25883" w:rsidRPr="004E42A6">
        <w:rPr>
          <w:rFonts w:cs="Arial"/>
          <w:szCs w:val="22"/>
          <w:lang w:val="en-NZ"/>
        </w:rPr>
        <w:t>u</w:t>
      </w:r>
      <w:r w:rsidR="00BE7B2D" w:rsidRPr="004E42A6">
        <w:rPr>
          <w:rFonts w:cs="Arial"/>
          <w:szCs w:val="22"/>
          <w:lang w:val="en-NZ"/>
        </w:rPr>
        <w:t>lcerative colitis.  The researchers explained that they may include people with ulcerative colitis at another stage in the same study.  The committee advised that</w:t>
      </w:r>
      <w:r w:rsidR="00E25883" w:rsidRPr="004E42A6">
        <w:rPr>
          <w:rFonts w:cs="Arial"/>
          <w:szCs w:val="22"/>
          <w:lang w:val="en-NZ"/>
        </w:rPr>
        <w:t xml:space="preserve"> </w:t>
      </w:r>
      <w:r w:rsidR="00BE7B2D" w:rsidRPr="004E42A6">
        <w:rPr>
          <w:rFonts w:cs="Arial"/>
          <w:szCs w:val="22"/>
          <w:lang w:val="en-NZ"/>
        </w:rPr>
        <w:t>if</w:t>
      </w:r>
      <w:r w:rsidR="00356A0B" w:rsidRPr="004E42A6">
        <w:rPr>
          <w:rFonts w:cs="Arial"/>
          <w:szCs w:val="22"/>
          <w:lang w:val="en-NZ"/>
        </w:rPr>
        <w:t xml:space="preserve"> were to be a </w:t>
      </w:r>
      <w:r w:rsidR="00E25883" w:rsidRPr="004E42A6">
        <w:rPr>
          <w:rFonts w:cs="Arial"/>
          <w:szCs w:val="22"/>
          <w:lang w:val="en-NZ"/>
        </w:rPr>
        <w:t xml:space="preserve">separate study </w:t>
      </w:r>
      <w:r w:rsidR="00356A0B" w:rsidRPr="004E42A6">
        <w:rPr>
          <w:rFonts w:cs="Arial"/>
          <w:szCs w:val="22"/>
          <w:lang w:val="en-NZ"/>
        </w:rPr>
        <w:t>with a different protocol then a new application would need to be submitted</w:t>
      </w:r>
      <w:r w:rsidR="00E25883" w:rsidRPr="004E42A6">
        <w:rPr>
          <w:rFonts w:cs="Arial"/>
          <w:szCs w:val="22"/>
          <w:lang w:val="en-NZ"/>
        </w:rPr>
        <w:t xml:space="preserve">.  </w:t>
      </w:r>
    </w:p>
    <w:p w14:paraId="1DA65573" w14:textId="77777777" w:rsidR="00E25883" w:rsidRPr="004E42A6" w:rsidRDefault="00C163E2" w:rsidP="00CA7E7E">
      <w:pPr>
        <w:pStyle w:val="ListParagraph"/>
        <w:numPr>
          <w:ilvl w:val="0"/>
          <w:numId w:val="49"/>
        </w:numPr>
        <w:spacing w:before="80" w:after="80"/>
        <w:rPr>
          <w:rFonts w:cs="Arial"/>
          <w:szCs w:val="22"/>
          <w:lang w:val="en-NZ"/>
        </w:rPr>
      </w:pPr>
      <w:r w:rsidRPr="004E42A6">
        <w:rPr>
          <w:rFonts w:cs="Arial"/>
          <w:szCs w:val="22"/>
          <w:lang w:val="en-NZ"/>
        </w:rPr>
        <w:t xml:space="preserve">The committee noted that there </w:t>
      </w:r>
      <w:r w:rsidR="0046777A">
        <w:rPr>
          <w:rFonts w:cs="Arial"/>
          <w:szCs w:val="22"/>
          <w:lang w:val="en-NZ"/>
        </w:rPr>
        <w:t xml:space="preserve">are </w:t>
      </w:r>
      <w:r w:rsidRPr="004E42A6">
        <w:rPr>
          <w:rFonts w:cs="Arial"/>
          <w:szCs w:val="22"/>
          <w:lang w:val="en-NZ"/>
        </w:rPr>
        <w:t xml:space="preserve">a number of questionnaires for use in this study and specifically queried </w:t>
      </w:r>
      <w:r w:rsidR="00F77171" w:rsidRPr="004E42A6">
        <w:rPr>
          <w:rFonts w:cs="Arial"/>
          <w:szCs w:val="22"/>
          <w:lang w:val="en-NZ"/>
        </w:rPr>
        <w:t xml:space="preserve">a </w:t>
      </w:r>
      <w:r w:rsidRPr="004E42A6">
        <w:rPr>
          <w:rFonts w:cs="Arial"/>
          <w:szCs w:val="22"/>
          <w:lang w:val="en-NZ"/>
        </w:rPr>
        <w:t xml:space="preserve">question on the </w:t>
      </w:r>
      <w:proofErr w:type="spellStart"/>
      <w:r w:rsidRPr="004E42A6">
        <w:rPr>
          <w:rFonts w:cs="Arial"/>
          <w:szCs w:val="22"/>
          <w:lang w:val="en-NZ"/>
        </w:rPr>
        <w:t>Nu</w:t>
      </w:r>
      <w:r w:rsidR="00E25883" w:rsidRPr="004E42A6">
        <w:rPr>
          <w:rFonts w:cs="Arial"/>
          <w:szCs w:val="22"/>
          <w:lang w:val="en-NZ"/>
        </w:rPr>
        <w:t>NZ</w:t>
      </w:r>
      <w:proofErr w:type="spellEnd"/>
      <w:r w:rsidRPr="004E42A6">
        <w:rPr>
          <w:rFonts w:cs="Arial"/>
          <w:szCs w:val="22"/>
          <w:lang w:val="en-NZ"/>
        </w:rPr>
        <w:t xml:space="preserve"> Dietary questionnaire that related to</w:t>
      </w:r>
      <w:r w:rsidR="00E25883" w:rsidRPr="004E42A6">
        <w:rPr>
          <w:rFonts w:cs="Arial"/>
          <w:szCs w:val="22"/>
          <w:lang w:val="en-NZ"/>
        </w:rPr>
        <w:t xml:space="preserve"> functional bowel disease.  This q</w:t>
      </w:r>
      <w:r w:rsidR="00356A0B" w:rsidRPr="004E42A6">
        <w:rPr>
          <w:rFonts w:cs="Arial"/>
          <w:szCs w:val="22"/>
          <w:lang w:val="en-NZ"/>
        </w:rPr>
        <w:t>uestion</w:t>
      </w:r>
      <w:r w:rsidR="00E25883" w:rsidRPr="004E42A6">
        <w:rPr>
          <w:rFonts w:cs="Arial"/>
          <w:szCs w:val="22"/>
          <w:lang w:val="en-NZ"/>
        </w:rPr>
        <w:t xml:space="preserve"> has come from</w:t>
      </w:r>
      <w:r w:rsidR="0046777A">
        <w:rPr>
          <w:rFonts w:cs="Arial"/>
          <w:szCs w:val="22"/>
          <w:lang w:val="en-NZ"/>
        </w:rPr>
        <w:t xml:space="preserve"> a</w:t>
      </w:r>
      <w:r w:rsidR="00E25883" w:rsidRPr="004E42A6">
        <w:rPr>
          <w:rFonts w:cs="Arial"/>
          <w:szCs w:val="22"/>
          <w:lang w:val="en-NZ"/>
        </w:rPr>
        <w:t xml:space="preserve"> latest update and this is a term that needs t</w:t>
      </w:r>
      <w:r w:rsidR="00356A0B" w:rsidRPr="004E42A6">
        <w:rPr>
          <w:rFonts w:cs="Arial"/>
          <w:szCs w:val="22"/>
          <w:lang w:val="en-NZ"/>
        </w:rPr>
        <w:t>o be removed as inflammatory bowel disease is not a functional bowel disease</w:t>
      </w:r>
      <w:r w:rsidR="00E25883" w:rsidRPr="004E42A6">
        <w:rPr>
          <w:rFonts w:cs="Arial"/>
          <w:szCs w:val="22"/>
          <w:lang w:val="en-NZ"/>
        </w:rPr>
        <w:t>.</w:t>
      </w:r>
    </w:p>
    <w:p w14:paraId="1128E4DD" w14:textId="77777777" w:rsidR="00E25268" w:rsidRPr="004E42A6" w:rsidRDefault="00C163E2" w:rsidP="004E42A6">
      <w:pPr>
        <w:pStyle w:val="ListParagraph"/>
        <w:numPr>
          <w:ilvl w:val="0"/>
          <w:numId w:val="49"/>
        </w:numPr>
        <w:spacing w:before="80" w:after="80"/>
        <w:rPr>
          <w:rFonts w:cs="Arial"/>
          <w:szCs w:val="22"/>
          <w:lang w:val="en-NZ"/>
        </w:rPr>
      </w:pPr>
      <w:r w:rsidRPr="004E42A6">
        <w:rPr>
          <w:rFonts w:cs="Arial"/>
          <w:szCs w:val="22"/>
          <w:lang w:val="en-NZ"/>
        </w:rPr>
        <w:t>The committee noted that the</w:t>
      </w:r>
      <w:r w:rsidR="00E25883" w:rsidRPr="004E42A6">
        <w:rPr>
          <w:rFonts w:cs="Arial"/>
          <w:szCs w:val="22"/>
          <w:lang w:val="en-NZ"/>
        </w:rPr>
        <w:t xml:space="preserve"> peer review document</w:t>
      </w:r>
      <w:r w:rsidRPr="004E42A6">
        <w:rPr>
          <w:rFonts w:cs="Arial"/>
          <w:szCs w:val="22"/>
          <w:lang w:val="en-NZ"/>
        </w:rPr>
        <w:t xml:space="preserve"> provided was a review of the statistical methodology and was not easily understood by the committee.  The commi</w:t>
      </w:r>
      <w:r w:rsidR="00E25268" w:rsidRPr="004E42A6">
        <w:rPr>
          <w:rFonts w:cs="Arial"/>
          <w:szCs w:val="22"/>
          <w:lang w:val="en-NZ"/>
        </w:rPr>
        <w:t>ttee explained that the</w:t>
      </w:r>
      <w:r w:rsidRPr="004E42A6">
        <w:rPr>
          <w:rFonts w:cs="Arial"/>
          <w:szCs w:val="22"/>
          <w:lang w:val="en-NZ"/>
        </w:rPr>
        <w:t xml:space="preserve"> evidence of </w:t>
      </w:r>
      <w:r w:rsidR="00E25268" w:rsidRPr="004E42A6">
        <w:rPr>
          <w:rFonts w:cs="Arial"/>
          <w:szCs w:val="22"/>
          <w:lang w:val="en-NZ"/>
        </w:rPr>
        <w:t xml:space="preserve">independent </w:t>
      </w:r>
      <w:r w:rsidRPr="004E42A6">
        <w:rPr>
          <w:rFonts w:cs="Arial"/>
          <w:szCs w:val="22"/>
          <w:lang w:val="en-NZ"/>
        </w:rPr>
        <w:t>scientific review</w:t>
      </w:r>
      <w:r w:rsidR="00E25268" w:rsidRPr="004E42A6">
        <w:rPr>
          <w:rFonts w:cs="Arial"/>
          <w:szCs w:val="22"/>
          <w:lang w:val="en-NZ"/>
        </w:rPr>
        <w:t xml:space="preserve"> of a study protocol that</w:t>
      </w:r>
      <w:r w:rsidRPr="004E42A6">
        <w:rPr>
          <w:rFonts w:cs="Arial"/>
          <w:szCs w:val="22"/>
          <w:lang w:val="en-NZ"/>
        </w:rPr>
        <w:t xml:space="preserve"> </w:t>
      </w:r>
      <w:r w:rsidR="00E25268" w:rsidRPr="004E42A6">
        <w:rPr>
          <w:rFonts w:cs="Arial"/>
          <w:szCs w:val="22"/>
          <w:lang w:val="en-NZ"/>
        </w:rPr>
        <w:t xml:space="preserve">it is looking for will comment on the relative merit of the research, the quality of the study design and methods and the feasibility of the research.  The committee explained that the review should come from someone who is independent of the study itself and who has the expertise to comment. The HDEC website has a peer review template that the researchers may find useful to provide to an independent peer reviewer for </w:t>
      </w:r>
      <w:r w:rsidR="004E42A6" w:rsidRPr="004E42A6">
        <w:rPr>
          <w:rFonts w:cs="Arial"/>
          <w:szCs w:val="22"/>
          <w:lang w:val="en-NZ"/>
        </w:rPr>
        <w:t>comment: http://ethics.health.govt.nz/</w:t>
      </w:r>
    </w:p>
    <w:p w14:paraId="68E09BB8" w14:textId="77777777" w:rsidR="00E25883" w:rsidRPr="00BE7B2D" w:rsidRDefault="00BE7B2D" w:rsidP="00BE7B2D">
      <w:pPr>
        <w:pStyle w:val="ListParagraph"/>
        <w:numPr>
          <w:ilvl w:val="0"/>
          <w:numId w:val="49"/>
        </w:numPr>
        <w:spacing w:before="80" w:after="80"/>
        <w:rPr>
          <w:rFonts w:cs="Arial"/>
          <w:szCs w:val="22"/>
          <w:lang w:val="en-NZ"/>
        </w:rPr>
      </w:pPr>
      <w:r>
        <w:rPr>
          <w:rFonts w:cs="Arial"/>
          <w:szCs w:val="22"/>
          <w:lang w:val="en-NZ"/>
        </w:rPr>
        <w:t>The committee queried w</w:t>
      </w:r>
      <w:r w:rsidR="00E25268">
        <w:rPr>
          <w:rFonts w:cs="Arial"/>
          <w:szCs w:val="22"/>
          <w:lang w:val="en-NZ"/>
        </w:rPr>
        <w:t>hat will happen</w:t>
      </w:r>
      <w:r w:rsidR="00E25883">
        <w:rPr>
          <w:rFonts w:cs="Arial"/>
          <w:szCs w:val="22"/>
          <w:lang w:val="en-NZ"/>
        </w:rPr>
        <w:t xml:space="preserve"> to tissue samples as </w:t>
      </w:r>
      <w:r>
        <w:rPr>
          <w:rFonts w:cs="Arial"/>
          <w:szCs w:val="22"/>
          <w:lang w:val="en-NZ"/>
        </w:rPr>
        <w:t xml:space="preserve">it was not clear about this from the information given in the application. </w:t>
      </w:r>
      <w:r w:rsidR="00F355D4">
        <w:rPr>
          <w:rFonts w:cs="Arial"/>
          <w:szCs w:val="22"/>
          <w:lang w:val="en-NZ"/>
        </w:rPr>
        <w:t>Ms</w:t>
      </w:r>
      <w:r>
        <w:rPr>
          <w:rFonts w:cs="Arial"/>
          <w:szCs w:val="22"/>
          <w:lang w:val="en-NZ"/>
        </w:rPr>
        <w:t xml:space="preserve"> Laing explained that some samples will be analysed in the immediate study and that some will be stored for further analysis that will be dependent of the receipt of funding. </w:t>
      </w:r>
      <w:r w:rsidR="00E25268" w:rsidRPr="00BE7B2D">
        <w:rPr>
          <w:rFonts w:cs="Arial"/>
          <w:szCs w:val="22"/>
          <w:lang w:val="en-NZ"/>
        </w:rPr>
        <w:t>The committee ex</w:t>
      </w:r>
      <w:r>
        <w:rPr>
          <w:rFonts w:cs="Arial"/>
          <w:szCs w:val="22"/>
          <w:lang w:val="en-NZ"/>
        </w:rPr>
        <w:t>plained the requirement that</w:t>
      </w:r>
      <w:r w:rsidR="00E25268" w:rsidRPr="00BE7B2D">
        <w:rPr>
          <w:rFonts w:cs="Arial"/>
          <w:szCs w:val="22"/>
          <w:lang w:val="en-NZ"/>
        </w:rPr>
        <w:t xml:space="preserve"> consent to participate in the main study </w:t>
      </w:r>
      <w:r>
        <w:rPr>
          <w:rFonts w:cs="Arial"/>
          <w:szCs w:val="22"/>
          <w:lang w:val="en-NZ"/>
        </w:rPr>
        <w:t xml:space="preserve">needs </w:t>
      </w:r>
      <w:r w:rsidR="00E25268" w:rsidRPr="00BE7B2D">
        <w:rPr>
          <w:rFonts w:cs="Arial"/>
          <w:szCs w:val="22"/>
          <w:lang w:val="en-NZ"/>
        </w:rPr>
        <w:t>to be</w:t>
      </w:r>
      <w:r w:rsidR="00E25883" w:rsidRPr="00BE7B2D">
        <w:rPr>
          <w:rFonts w:cs="Arial"/>
          <w:szCs w:val="22"/>
          <w:lang w:val="en-NZ"/>
        </w:rPr>
        <w:t xml:space="preserve"> separate </w:t>
      </w:r>
      <w:r w:rsidR="00E25268" w:rsidRPr="00BE7B2D">
        <w:rPr>
          <w:rFonts w:cs="Arial"/>
          <w:szCs w:val="22"/>
          <w:lang w:val="en-NZ"/>
        </w:rPr>
        <w:t xml:space="preserve">from optional </w:t>
      </w:r>
      <w:r w:rsidR="00E25883" w:rsidRPr="00BE7B2D">
        <w:rPr>
          <w:rFonts w:cs="Arial"/>
          <w:szCs w:val="22"/>
          <w:lang w:val="en-NZ"/>
        </w:rPr>
        <w:t xml:space="preserve">consent to collect samples </w:t>
      </w:r>
      <w:r w:rsidR="00E25268" w:rsidRPr="00BE7B2D">
        <w:rPr>
          <w:rFonts w:cs="Arial"/>
          <w:szCs w:val="22"/>
          <w:lang w:val="en-NZ"/>
        </w:rPr>
        <w:t xml:space="preserve">for future use in subsequent applications. </w:t>
      </w:r>
      <w:r w:rsidR="00924344" w:rsidRPr="00BE7B2D">
        <w:rPr>
          <w:rFonts w:cs="Arial"/>
          <w:szCs w:val="22"/>
          <w:lang w:val="en-NZ"/>
        </w:rPr>
        <w:t xml:space="preserve">  </w:t>
      </w:r>
    </w:p>
    <w:p w14:paraId="0BC2CCD8" w14:textId="77777777" w:rsidR="00924344" w:rsidRDefault="00BE7B2D" w:rsidP="00CA7E7E">
      <w:pPr>
        <w:pStyle w:val="ListParagraph"/>
        <w:numPr>
          <w:ilvl w:val="0"/>
          <w:numId w:val="49"/>
        </w:numPr>
        <w:spacing w:before="80" w:after="80"/>
        <w:rPr>
          <w:rFonts w:cs="Arial"/>
          <w:szCs w:val="22"/>
          <w:lang w:val="en-NZ"/>
        </w:rPr>
      </w:pPr>
      <w:r>
        <w:rPr>
          <w:rFonts w:cs="Arial"/>
          <w:szCs w:val="22"/>
          <w:lang w:val="en-NZ"/>
        </w:rPr>
        <w:t>The committee queried whether the samples would be stored in an approved registered tissue bank as</w:t>
      </w:r>
      <w:r w:rsidR="007770DF">
        <w:rPr>
          <w:rFonts w:cs="Arial"/>
          <w:szCs w:val="22"/>
          <w:lang w:val="en-NZ"/>
        </w:rPr>
        <w:t xml:space="preserve"> the researchers had stated that they intend to store tissue from this study for future research in the laboratory freezer.  The committee explained to the researchers the requirement for </w:t>
      </w:r>
      <w:r w:rsidR="00924344">
        <w:rPr>
          <w:rFonts w:cs="Arial"/>
          <w:szCs w:val="22"/>
          <w:lang w:val="en-NZ"/>
        </w:rPr>
        <w:t xml:space="preserve">tissue </w:t>
      </w:r>
      <w:r w:rsidR="007770DF">
        <w:rPr>
          <w:rFonts w:cs="Arial"/>
          <w:szCs w:val="22"/>
          <w:lang w:val="en-NZ"/>
        </w:rPr>
        <w:t xml:space="preserve">stored </w:t>
      </w:r>
      <w:r w:rsidR="00924344">
        <w:rPr>
          <w:rFonts w:cs="Arial"/>
          <w:szCs w:val="22"/>
          <w:lang w:val="en-NZ"/>
        </w:rPr>
        <w:t xml:space="preserve">beyond </w:t>
      </w:r>
      <w:r w:rsidR="007770DF">
        <w:rPr>
          <w:rFonts w:cs="Arial"/>
          <w:szCs w:val="22"/>
          <w:lang w:val="en-NZ"/>
        </w:rPr>
        <w:t xml:space="preserve">the </w:t>
      </w:r>
      <w:r w:rsidR="00924344">
        <w:rPr>
          <w:rFonts w:cs="Arial"/>
          <w:szCs w:val="22"/>
          <w:lang w:val="en-NZ"/>
        </w:rPr>
        <w:t xml:space="preserve">duration of </w:t>
      </w:r>
      <w:r w:rsidR="007770DF">
        <w:rPr>
          <w:rFonts w:cs="Arial"/>
          <w:szCs w:val="22"/>
          <w:lang w:val="en-NZ"/>
        </w:rPr>
        <w:t>the current study</w:t>
      </w:r>
      <w:r w:rsidR="00924344">
        <w:rPr>
          <w:rFonts w:cs="Arial"/>
          <w:szCs w:val="22"/>
          <w:lang w:val="en-NZ"/>
        </w:rPr>
        <w:t xml:space="preserve"> to</w:t>
      </w:r>
      <w:r w:rsidR="007770DF">
        <w:rPr>
          <w:rFonts w:cs="Arial"/>
          <w:szCs w:val="22"/>
          <w:lang w:val="en-NZ"/>
        </w:rPr>
        <w:t xml:space="preserve"> be</w:t>
      </w:r>
      <w:r w:rsidR="00924344">
        <w:rPr>
          <w:rFonts w:cs="Arial"/>
          <w:szCs w:val="22"/>
          <w:lang w:val="en-NZ"/>
        </w:rPr>
        <w:t xml:space="preserve"> in</w:t>
      </w:r>
      <w:r w:rsidR="007770DF">
        <w:rPr>
          <w:rFonts w:cs="Arial"/>
          <w:szCs w:val="22"/>
          <w:lang w:val="en-NZ"/>
        </w:rPr>
        <w:t xml:space="preserve"> an approved</w:t>
      </w:r>
      <w:r w:rsidR="00924344">
        <w:rPr>
          <w:rFonts w:cs="Arial"/>
          <w:szCs w:val="22"/>
          <w:lang w:val="en-NZ"/>
        </w:rPr>
        <w:t xml:space="preserve"> tissue bank.  </w:t>
      </w:r>
      <w:r w:rsidR="007770DF">
        <w:rPr>
          <w:rFonts w:cs="Arial"/>
          <w:szCs w:val="22"/>
          <w:lang w:val="en-NZ"/>
        </w:rPr>
        <w:t>If the researchers wish to store tissue they would need to either put in an application to the HDECs to establish a tissue bank or they would need to arrange to store the tissue in an already approved tissue bank.  The HDEC secretariat would be able to advise on the process should the researchers decide to apply to establish a tissue bank.</w:t>
      </w:r>
    </w:p>
    <w:p w14:paraId="4B393CA1" w14:textId="01865E55" w:rsidR="00A24018" w:rsidRDefault="00BE7B2D" w:rsidP="00A24018">
      <w:pPr>
        <w:pStyle w:val="ListParagraph"/>
        <w:numPr>
          <w:ilvl w:val="0"/>
          <w:numId w:val="49"/>
        </w:numPr>
        <w:spacing w:before="80" w:after="80"/>
        <w:rPr>
          <w:rFonts w:cs="Arial"/>
          <w:szCs w:val="22"/>
          <w:lang w:val="en-NZ"/>
        </w:rPr>
      </w:pPr>
      <w:r>
        <w:rPr>
          <w:rFonts w:cs="Arial"/>
          <w:szCs w:val="22"/>
          <w:lang w:val="en-NZ"/>
        </w:rPr>
        <w:t>For the testing of the</w:t>
      </w:r>
      <w:r w:rsidR="00A24018">
        <w:rPr>
          <w:rFonts w:cs="Arial"/>
          <w:szCs w:val="22"/>
          <w:lang w:val="en-NZ"/>
        </w:rPr>
        <w:t xml:space="preserve"> basic genetic component </w:t>
      </w:r>
      <w:r>
        <w:rPr>
          <w:rFonts w:cs="Arial"/>
          <w:szCs w:val="22"/>
          <w:lang w:val="en-NZ"/>
        </w:rPr>
        <w:t>the committee queried how sure the researchers were that they</w:t>
      </w:r>
      <w:r w:rsidR="00A24018">
        <w:rPr>
          <w:rFonts w:cs="Arial"/>
          <w:szCs w:val="22"/>
          <w:lang w:val="en-NZ"/>
        </w:rPr>
        <w:t xml:space="preserve"> could do the further tests within the next 2-3 years.  Ms Laing advised that would depend on whether they can get funding.  The committee advised that </w:t>
      </w:r>
      <w:r w:rsidR="00A24018">
        <w:rPr>
          <w:rFonts w:cs="Arial"/>
          <w:szCs w:val="22"/>
          <w:lang w:val="en-NZ"/>
        </w:rPr>
        <w:lastRenderedPageBreak/>
        <w:t>if they could do the tests within the next 2-3 years then they could make it part of the same application, which would remove the need to get consent from participants for storage of tissue for future unspecified researc</w:t>
      </w:r>
      <w:r w:rsidR="0032000D">
        <w:rPr>
          <w:rFonts w:cs="Arial"/>
          <w:szCs w:val="22"/>
          <w:lang w:val="en-NZ"/>
        </w:rPr>
        <w:t xml:space="preserve">h (although separate information sheets and consent forms will still be required for the optional genetic studies). </w:t>
      </w:r>
      <w:r w:rsidR="00A24018">
        <w:rPr>
          <w:rFonts w:cs="Arial"/>
          <w:szCs w:val="22"/>
          <w:lang w:val="en-NZ"/>
        </w:rPr>
        <w:t>This would remove the need to apply to establish a tissue bank.  If researchers don’t receive the funding within that time then they could destroy the tissue.</w:t>
      </w:r>
    </w:p>
    <w:p w14:paraId="1ADD88A5" w14:textId="77777777" w:rsidR="00064868" w:rsidRDefault="00064868" w:rsidP="00064868">
      <w:pPr>
        <w:pStyle w:val="ListParagraph"/>
        <w:spacing w:before="80" w:after="80"/>
        <w:rPr>
          <w:rFonts w:cs="Arial"/>
          <w:szCs w:val="22"/>
          <w:lang w:val="en-NZ"/>
        </w:rPr>
      </w:pPr>
    </w:p>
    <w:p w14:paraId="6DD7D53C" w14:textId="77777777" w:rsidR="00A24018" w:rsidRDefault="00A24018" w:rsidP="00A24018">
      <w:pPr>
        <w:spacing w:before="80" w:after="80"/>
        <w:ind w:left="360"/>
        <w:rPr>
          <w:rFonts w:cs="Arial"/>
          <w:szCs w:val="22"/>
          <w:lang w:val="en-NZ"/>
        </w:rPr>
      </w:pPr>
      <w:r w:rsidRPr="00064868">
        <w:rPr>
          <w:rFonts w:cs="Arial"/>
          <w:szCs w:val="22"/>
          <w:lang w:val="en-NZ"/>
        </w:rPr>
        <w:t>The committee requested the following changes to the participant information sheet and consent forms:</w:t>
      </w:r>
    </w:p>
    <w:p w14:paraId="3FCFEA66" w14:textId="77777777" w:rsidR="00064868" w:rsidRPr="00064868" w:rsidRDefault="00064868" w:rsidP="00A24018">
      <w:pPr>
        <w:spacing w:before="80" w:after="80"/>
        <w:ind w:left="360"/>
        <w:rPr>
          <w:rFonts w:cs="Arial"/>
          <w:szCs w:val="22"/>
          <w:lang w:val="en-NZ"/>
        </w:rPr>
      </w:pPr>
    </w:p>
    <w:p w14:paraId="0C1C5C75" w14:textId="77777777" w:rsidR="00924344" w:rsidRDefault="00924344" w:rsidP="00CA7E7E">
      <w:pPr>
        <w:pStyle w:val="ListParagraph"/>
        <w:numPr>
          <w:ilvl w:val="0"/>
          <w:numId w:val="49"/>
        </w:numPr>
        <w:spacing w:before="80" w:after="80"/>
        <w:rPr>
          <w:rFonts w:cs="Arial"/>
          <w:szCs w:val="22"/>
          <w:lang w:val="en-NZ"/>
        </w:rPr>
      </w:pPr>
      <w:r>
        <w:rPr>
          <w:rFonts w:cs="Arial"/>
          <w:szCs w:val="22"/>
          <w:lang w:val="en-NZ"/>
        </w:rPr>
        <w:t>Page 1</w:t>
      </w:r>
      <w:r w:rsidR="00CE4495">
        <w:rPr>
          <w:rFonts w:cs="Arial"/>
          <w:szCs w:val="22"/>
          <w:lang w:val="en-NZ"/>
        </w:rPr>
        <w:t xml:space="preserve"> under the heading ‘About the Study’: the committee noted that healthy participants wouldn’t have inflammatory signs and asked that the researchers replace the words “inflammatory signs” with inflammatory markers. </w:t>
      </w:r>
    </w:p>
    <w:p w14:paraId="37139925" w14:textId="3D44C331" w:rsidR="006D1217" w:rsidRPr="006D1217" w:rsidRDefault="006D1217" w:rsidP="006D1217">
      <w:pPr>
        <w:pStyle w:val="ListParagraph"/>
        <w:numPr>
          <w:ilvl w:val="0"/>
          <w:numId w:val="49"/>
        </w:numPr>
        <w:spacing w:before="80" w:after="80"/>
        <w:rPr>
          <w:rFonts w:cs="Arial"/>
          <w:szCs w:val="22"/>
          <w:lang w:val="en-NZ"/>
        </w:rPr>
      </w:pPr>
      <w:r>
        <w:rPr>
          <w:rFonts w:cs="Arial"/>
          <w:szCs w:val="22"/>
          <w:lang w:val="en-NZ"/>
        </w:rPr>
        <w:t>Page 2 and 3, under the heading ‘Entry into this study’: please reword some of the criteria so that is written in a less genera</w:t>
      </w:r>
      <w:r w:rsidR="0016703E">
        <w:rPr>
          <w:rFonts w:cs="Arial"/>
          <w:szCs w:val="22"/>
          <w:lang w:val="en-NZ"/>
        </w:rPr>
        <w:t>l w</w:t>
      </w:r>
      <w:r>
        <w:rPr>
          <w:rFonts w:cs="Arial"/>
          <w:szCs w:val="22"/>
          <w:lang w:val="en-NZ"/>
        </w:rPr>
        <w:t xml:space="preserve">ay.  For example, “Have never smoked or have smoked relatively few cigarettes in the past” could be changed to specify how many cigarettes smoked per day. </w:t>
      </w:r>
    </w:p>
    <w:p w14:paraId="05E6F377" w14:textId="557393AD" w:rsidR="00924344" w:rsidRDefault="000F7611" w:rsidP="00CA7E7E">
      <w:pPr>
        <w:pStyle w:val="ListParagraph"/>
        <w:numPr>
          <w:ilvl w:val="0"/>
          <w:numId w:val="49"/>
        </w:numPr>
        <w:spacing w:before="80" w:after="80"/>
        <w:rPr>
          <w:rFonts w:cs="Arial"/>
          <w:szCs w:val="22"/>
          <w:lang w:val="en-NZ"/>
        </w:rPr>
      </w:pPr>
      <w:r>
        <w:rPr>
          <w:rFonts w:cs="Arial"/>
          <w:szCs w:val="22"/>
          <w:lang w:val="en-NZ"/>
        </w:rPr>
        <w:t>Page 5 under the heading ‘What will happen with your blood?’: the committee noted that a large part of this section is</w:t>
      </w:r>
      <w:r w:rsidR="00924344">
        <w:rPr>
          <w:rFonts w:cs="Arial"/>
          <w:szCs w:val="22"/>
          <w:lang w:val="en-NZ"/>
        </w:rPr>
        <w:t xml:space="preserve"> taken up with expla</w:t>
      </w:r>
      <w:r>
        <w:rPr>
          <w:rFonts w:cs="Arial"/>
          <w:szCs w:val="22"/>
          <w:lang w:val="en-NZ"/>
        </w:rPr>
        <w:t xml:space="preserve">ining </w:t>
      </w:r>
      <w:proofErr w:type="spellStart"/>
      <w:r>
        <w:rPr>
          <w:rFonts w:cs="Arial"/>
          <w:szCs w:val="22"/>
          <w:lang w:val="en-NZ"/>
        </w:rPr>
        <w:t>dna</w:t>
      </w:r>
      <w:proofErr w:type="spellEnd"/>
      <w:r>
        <w:rPr>
          <w:rFonts w:cs="Arial"/>
          <w:szCs w:val="22"/>
          <w:lang w:val="en-NZ"/>
        </w:rPr>
        <w:t xml:space="preserve"> and genetics when genetic testing </w:t>
      </w:r>
      <w:r w:rsidR="0046777A">
        <w:rPr>
          <w:rFonts w:cs="Arial"/>
          <w:szCs w:val="22"/>
          <w:lang w:val="en-NZ"/>
        </w:rPr>
        <w:t>may</w:t>
      </w:r>
      <w:r w:rsidR="005175DC">
        <w:rPr>
          <w:rFonts w:cs="Arial"/>
          <w:szCs w:val="22"/>
          <w:lang w:val="en-NZ"/>
        </w:rPr>
        <w:t xml:space="preserve"> </w:t>
      </w:r>
      <w:r>
        <w:rPr>
          <w:rFonts w:cs="Arial"/>
          <w:szCs w:val="22"/>
          <w:lang w:val="en-NZ"/>
        </w:rPr>
        <w:t xml:space="preserve">not be part of this study and any RNA testing may occur as part of future research.  To avoid confusion to participants, the committee asked that this section be removed from the main participant information sheet. </w:t>
      </w:r>
    </w:p>
    <w:p w14:paraId="0816D99A" w14:textId="77777777" w:rsidR="00035305" w:rsidRDefault="000F7611" w:rsidP="000F7611">
      <w:pPr>
        <w:pStyle w:val="ListParagraph"/>
        <w:numPr>
          <w:ilvl w:val="0"/>
          <w:numId w:val="49"/>
        </w:numPr>
        <w:spacing w:before="80" w:after="80"/>
        <w:rPr>
          <w:rFonts w:cs="Arial"/>
          <w:szCs w:val="22"/>
          <w:lang w:val="en-NZ"/>
        </w:rPr>
      </w:pPr>
      <w:r>
        <w:rPr>
          <w:rFonts w:cs="Arial"/>
          <w:szCs w:val="22"/>
          <w:lang w:val="en-NZ"/>
        </w:rPr>
        <w:t xml:space="preserve">If the researchers decide to do genetic testing in the future then they will need to include a separate optional information sheet and consent form and could include the information from page 5 in that document. </w:t>
      </w:r>
    </w:p>
    <w:p w14:paraId="6FA6935A" w14:textId="77777777" w:rsidR="0095697D" w:rsidRPr="006D1217" w:rsidRDefault="0095697D" w:rsidP="004E42A6">
      <w:pPr>
        <w:pStyle w:val="ListParagraph"/>
        <w:numPr>
          <w:ilvl w:val="0"/>
          <w:numId w:val="49"/>
        </w:numPr>
        <w:spacing w:before="80" w:after="80"/>
        <w:rPr>
          <w:rFonts w:cs="Arial"/>
          <w:szCs w:val="22"/>
          <w:lang w:val="en-NZ"/>
        </w:rPr>
      </w:pPr>
      <w:r w:rsidRPr="000F7611">
        <w:rPr>
          <w:rFonts w:cs="Arial"/>
          <w:szCs w:val="22"/>
          <w:lang w:val="en-NZ"/>
        </w:rPr>
        <w:t>Page 7: the committee noted that the contact details for the Health and Disability Advocate are no longer current.  Please update the contact details. You may wish to refer to the HDEC participant information sheet and consent form template on the HDEC website for these details:</w:t>
      </w:r>
      <w:r w:rsidR="004E42A6">
        <w:rPr>
          <w:rFonts w:cs="Arial"/>
          <w:szCs w:val="22"/>
          <w:lang w:val="en-NZ"/>
        </w:rPr>
        <w:t xml:space="preserve"> </w:t>
      </w:r>
      <w:r w:rsidR="004E42A6" w:rsidRPr="004E42A6">
        <w:rPr>
          <w:rFonts w:cs="Arial"/>
          <w:szCs w:val="22"/>
          <w:lang w:val="en-NZ"/>
        </w:rPr>
        <w:t>http://ethics.health.govt.nz/</w:t>
      </w:r>
      <w:r w:rsidRPr="000F7611">
        <w:rPr>
          <w:rFonts w:cs="Arial"/>
          <w:szCs w:val="22"/>
          <w:lang w:val="en-NZ"/>
        </w:rPr>
        <w:t xml:space="preserve"> </w:t>
      </w:r>
    </w:p>
    <w:p w14:paraId="646FDC8E" w14:textId="77777777" w:rsidR="006D1217" w:rsidRPr="006D1217" w:rsidRDefault="006D1217" w:rsidP="006D1217">
      <w:pPr>
        <w:pStyle w:val="ListParagraph"/>
        <w:numPr>
          <w:ilvl w:val="0"/>
          <w:numId w:val="49"/>
        </w:numPr>
        <w:spacing w:before="80" w:after="80"/>
        <w:rPr>
          <w:rFonts w:cs="Arial"/>
          <w:szCs w:val="22"/>
          <w:lang w:val="en-NZ"/>
        </w:rPr>
      </w:pPr>
      <w:r>
        <w:rPr>
          <w:rFonts w:cs="Arial"/>
          <w:szCs w:val="22"/>
          <w:lang w:val="en-NZ"/>
        </w:rPr>
        <w:t>Please make clear to participants that the researchers will contact their GPs</w:t>
      </w:r>
      <w:r w:rsidR="00035305">
        <w:rPr>
          <w:rFonts w:cs="Arial"/>
          <w:szCs w:val="22"/>
          <w:lang w:val="en-NZ"/>
        </w:rPr>
        <w:t xml:space="preserve"> to get medical information.  </w:t>
      </w:r>
      <w:r>
        <w:rPr>
          <w:rFonts w:cs="Arial"/>
          <w:szCs w:val="22"/>
          <w:lang w:val="en-NZ"/>
        </w:rPr>
        <w:t>Ms Laing noted that the original consent form makes reference to this.  The committee confirmed that if the researchers are</w:t>
      </w:r>
      <w:r w:rsidRPr="006D1217">
        <w:rPr>
          <w:rFonts w:cs="Arial"/>
          <w:szCs w:val="22"/>
          <w:lang w:val="en-NZ"/>
        </w:rPr>
        <w:t xml:space="preserve"> accessing information from same people </w:t>
      </w:r>
      <w:r>
        <w:rPr>
          <w:rFonts w:cs="Arial"/>
          <w:szCs w:val="22"/>
          <w:lang w:val="en-NZ"/>
        </w:rPr>
        <w:t xml:space="preserve">from the previously approved study that they also </w:t>
      </w:r>
      <w:r w:rsidRPr="006D1217">
        <w:rPr>
          <w:rFonts w:cs="Arial"/>
          <w:szCs w:val="22"/>
          <w:lang w:val="en-NZ"/>
        </w:rPr>
        <w:t>need to get</w:t>
      </w:r>
      <w:r>
        <w:rPr>
          <w:rFonts w:cs="Arial"/>
          <w:szCs w:val="22"/>
          <w:lang w:val="en-NZ"/>
        </w:rPr>
        <w:t xml:space="preserve"> consent to sign up for this study and that there can be no assumption of consent for this study made by the researchers in this regard. </w:t>
      </w:r>
    </w:p>
    <w:p w14:paraId="326D0CFA" w14:textId="77777777" w:rsidR="00035305" w:rsidRDefault="0095697D" w:rsidP="00CA7E7E">
      <w:pPr>
        <w:pStyle w:val="ListParagraph"/>
        <w:numPr>
          <w:ilvl w:val="0"/>
          <w:numId w:val="49"/>
        </w:numPr>
        <w:spacing w:before="80" w:after="80"/>
        <w:rPr>
          <w:rFonts w:cs="Arial"/>
          <w:szCs w:val="22"/>
          <w:lang w:val="en-NZ"/>
        </w:rPr>
      </w:pPr>
      <w:r>
        <w:rPr>
          <w:rFonts w:cs="Arial"/>
          <w:szCs w:val="22"/>
          <w:lang w:val="en-NZ"/>
        </w:rPr>
        <w:t xml:space="preserve">Originally this application was submitted as </w:t>
      </w:r>
      <w:r w:rsidR="00035305">
        <w:rPr>
          <w:rFonts w:cs="Arial"/>
          <w:szCs w:val="22"/>
          <w:lang w:val="en-NZ"/>
        </w:rPr>
        <w:t xml:space="preserve">an amendment </w:t>
      </w:r>
      <w:r>
        <w:rPr>
          <w:rFonts w:cs="Arial"/>
          <w:szCs w:val="22"/>
          <w:lang w:val="en-NZ"/>
        </w:rPr>
        <w:t xml:space="preserve">to a previously approved study but what is proposed in this study is significantly different and the research team will need to seek ethical approval for this study and will need to consent participants to this study without reliance on what was approved in the previous study. </w:t>
      </w:r>
      <w:r w:rsidR="00035305">
        <w:rPr>
          <w:rFonts w:cs="Arial"/>
          <w:szCs w:val="22"/>
          <w:lang w:val="en-NZ"/>
        </w:rPr>
        <w:t xml:space="preserve"> </w:t>
      </w:r>
    </w:p>
    <w:p w14:paraId="1C97A10C" w14:textId="77777777" w:rsidR="00E24E77" w:rsidRPr="00960BFE" w:rsidRDefault="00E24E77" w:rsidP="00E24E77">
      <w:pPr>
        <w:rPr>
          <w:color w:val="FF0000"/>
          <w:lang w:val="en-NZ"/>
        </w:rPr>
      </w:pPr>
    </w:p>
    <w:p w14:paraId="000A151E" w14:textId="77777777" w:rsidR="00E24E77" w:rsidRPr="00FD2B1E" w:rsidRDefault="00E24E77" w:rsidP="00E24E77">
      <w:pPr>
        <w:rPr>
          <w:u w:val="single"/>
          <w:lang w:val="en-NZ"/>
        </w:rPr>
      </w:pPr>
      <w:r w:rsidRPr="00FD2B1E">
        <w:rPr>
          <w:u w:val="single"/>
          <w:lang w:val="en-NZ"/>
        </w:rPr>
        <w:t xml:space="preserve">Decision </w:t>
      </w:r>
    </w:p>
    <w:p w14:paraId="1DD8C584" w14:textId="77777777" w:rsidR="00E24E77" w:rsidRPr="00960BFE" w:rsidRDefault="00E24E77" w:rsidP="00E24E77">
      <w:pPr>
        <w:rPr>
          <w:lang w:val="en-NZ"/>
        </w:rPr>
      </w:pPr>
    </w:p>
    <w:p w14:paraId="201E137A" w14:textId="77777777" w:rsidR="00E24E77" w:rsidRPr="00F355D4" w:rsidRDefault="00E24E77" w:rsidP="00E24E77">
      <w:pPr>
        <w:rPr>
          <w:lang w:val="en-NZ"/>
        </w:rPr>
      </w:pPr>
      <w:r w:rsidRPr="00F355D4">
        <w:rPr>
          <w:lang w:val="en-NZ"/>
        </w:rPr>
        <w:t xml:space="preserve">This application was </w:t>
      </w:r>
      <w:r w:rsidRPr="00F355D4">
        <w:rPr>
          <w:i/>
          <w:lang w:val="en-NZ"/>
        </w:rPr>
        <w:t>declined</w:t>
      </w:r>
      <w:r w:rsidRPr="00F355D4">
        <w:rPr>
          <w:lang w:val="en-NZ"/>
        </w:rPr>
        <w:t xml:space="preserve"> by </w:t>
      </w:r>
      <w:r w:rsidR="00E25268" w:rsidRPr="00F355D4">
        <w:rPr>
          <w:rFonts w:cs="Arial"/>
          <w:szCs w:val="22"/>
          <w:lang w:val="en-NZ"/>
        </w:rPr>
        <w:t>vote with 3 for and 2 against</w:t>
      </w:r>
      <w:r w:rsidRPr="00F355D4">
        <w:rPr>
          <w:lang w:val="en-NZ"/>
        </w:rPr>
        <w:t>, as the Committee did not consider that the study would meet the following ethical standards.</w:t>
      </w:r>
    </w:p>
    <w:p w14:paraId="3CDDEB1D" w14:textId="77777777" w:rsidR="00E24E77" w:rsidRPr="00960BFE" w:rsidRDefault="00E24E77" w:rsidP="00E24E77">
      <w:pPr>
        <w:rPr>
          <w:lang w:val="en-NZ"/>
        </w:rPr>
      </w:pPr>
    </w:p>
    <w:p w14:paraId="28918F6E" w14:textId="15C8A2CB" w:rsidR="00E24E77" w:rsidRPr="00FC6AB2" w:rsidRDefault="00FC6AB2" w:rsidP="00FC6AB2">
      <w:pPr>
        <w:ind w:left="720" w:hanging="720"/>
        <w:rPr>
          <w:rFonts w:cs="Arial"/>
          <w:szCs w:val="22"/>
          <w:lang w:val="en-NZ"/>
        </w:rPr>
      </w:pPr>
      <w:r w:rsidRPr="00FC6AB2">
        <w:rPr>
          <w:rFonts w:cs="Arial"/>
          <w:szCs w:val="22"/>
          <w:lang w:val="en-NZ"/>
        </w:rPr>
        <w:t xml:space="preserve">6.6  </w:t>
      </w:r>
      <w:r w:rsidRPr="00FC6AB2">
        <w:rPr>
          <w:rFonts w:cs="Arial"/>
          <w:szCs w:val="22"/>
          <w:lang w:val="en-NZ"/>
        </w:rPr>
        <w:tab/>
        <w:t>Informed consent is best understood in terms of decision-making that is based on good communication between people, rather than simply as a transfer of information from one person to another.</w:t>
      </w:r>
    </w:p>
    <w:p w14:paraId="58216FBE" w14:textId="78B5471E" w:rsidR="00FC6AB2" w:rsidRPr="00FC6AB2" w:rsidRDefault="00FC6AB2" w:rsidP="00FC6AB2">
      <w:pPr>
        <w:ind w:left="720" w:hanging="720"/>
        <w:rPr>
          <w:rFonts w:cs="Arial"/>
          <w:szCs w:val="22"/>
          <w:lang w:val="en-NZ"/>
        </w:rPr>
      </w:pPr>
      <w:r w:rsidRPr="00FC6AB2">
        <w:rPr>
          <w:rFonts w:cs="Arial"/>
          <w:szCs w:val="22"/>
          <w:lang w:val="en-NZ"/>
        </w:rPr>
        <w:t>6.7</w:t>
      </w:r>
      <w:r w:rsidRPr="00FC6AB2">
        <w:rPr>
          <w:rFonts w:cs="Arial"/>
          <w:szCs w:val="22"/>
          <w:lang w:val="en-NZ"/>
        </w:rPr>
        <w:tab/>
        <w:t xml:space="preserve">Informed consent has two basic components. (a) The decision is informed by adequate understanding of any information that this relevant to that decision. </w:t>
      </w:r>
    </w:p>
    <w:p w14:paraId="733824E8" w14:textId="77777777" w:rsidR="006D1217" w:rsidRDefault="004D70C4">
      <w:pPr>
        <w:autoSpaceDE w:val="0"/>
        <w:autoSpaceDN w:val="0"/>
        <w:adjustRightInd w:val="0"/>
      </w:pPr>
      <w:r w:rsidRPr="00960BFE">
        <w:t xml:space="preserve"> </w:t>
      </w:r>
    </w:p>
    <w:p w14:paraId="56F7ED47" w14:textId="77777777" w:rsidR="006D1217" w:rsidDel="00EC6C49" w:rsidRDefault="006D1217" w:rsidP="005A5AD3">
      <w:pPr>
        <w:spacing w:before="80" w:after="80"/>
        <w:rPr>
          <w:del w:id="1" w:author="Kirsten Forrest" w:date="2015-08-31T08:57:00Z"/>
          <w:rFonts w:cs="Arial"/>
          <w:szCs w:val="22"/>
          <w:lang w:val="en-NZ"/>
        </w:rPr>
      </w:pPr>
      <w:r>
        <w:rPr>
          <w:rFonts w:cs="Arial"/>
          <w:szCs w:val="22"/>
          <w:lang w:val="en-NZ"/>
        </w:rPr>
        <w:t xml:space="preserve">Given the extent of the changes requested by the committee, it agreed to decline the application to allow the research team to submit a new application.  The committee explained that if it </w:t>
      </w:r>
      <w:r>
        <w:rPr>
          <w:rFonts w:cs="Arial"/>
          <w:szCs w:val="22"/>
          <w:lang w:val="en-NZ"/>
        </w:rPr>
        <w:lastRenderedPageBreak/>
        <w:t xml:space="preserve">provisionally approved this study that the research team would run the risk of then having a ‘decline’ decision given the extent of the changes requested by the committee.  The committee agreed to decline this application and suggested that the researchers resubmit an application taking into account the points of discussion </w:t>
      </w:r>
      <w:r w:rsidR="005A5AD3">
        <w:rPr>
          <w:rFonts w:cs="Arial"/>
          <w:szCs w:val="22"/>
          <w:lang w:val="en-NZ"/>
        </w:rPr>
        <w:t xml:space="preserve">and requested changes.   The committee suggested that the researchers submit to the next central committee meeting as they are familiar with the study. </w:t>
      </w:r>
    </w:p>
    <w:p w14:paraId="00569E5B" w14:textId="77777777" w:rsidR="00BB0D1A" w:rsidRPr="00960BFE" w:rsidRDefault="004D70C4">
      <w:pPr>
        <w:spacing w:before="80" w:after="80"/>
        <w:pPrChange w:id="2" w:author="Kirsten Forrest" w:date="2015-08-31T08:57:00Z">
          <w:pPr>
            <w:autoSpaceDE w:val="0"/>
            <w:autoSpaceDN w:val="0"/>
            <w:adjustRightInd w:val="0"/>
          </w:pPr>
        </w:pPrChange>
      </w:pP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300413" w:rsidRPr="00960BFE" w14:paraId="3FBE4D2F" w14:textId="77777777" w:rsidTr="00300413">
        <w:trPr>
          <w:trHeight w:val="280"/>
        </w:trPr>
        <w:tc>
          <w:tcPr>
            <w:tcW w:w="966" w:type="dxa"/>
            <w:tcBorders>
              <w:top w:val="nil"/>
              <w:left w:val="nil"/>
              <w:bottom w:val="nil"/>
              <w:right w:val="nil"/>
            </w:tcBorders>
          </w:tcPr>
          <w:p w14:paraId="1605A935" w14:textId="77777777" w:rsidR="00300413" w:rsidRPr="00960BFE" w:rsidRDefault="00300413">
            <w:pPr>
              <w:autoSpaceDE w:val="0"/>
              <w:autoSpaceDN w:val="0"/>
              <w:adjustRightInd w:val="0"/>
            </w:pPr>
            <w:r w:rsidRPr="00960BFE">
              <w:lastRenderedPageBreak/>
              <w:t xml:space="preserve"> </w:t>
            </w:r>
            <w:r w:rsidRPr="00960BFE">
              <w:rPr>
                <w:b/>
              </w:rPr>
              <w:t xml:space="preserve">3 </w:t>
            </w:r>
            <w:r w:rsidRPr="00960BFE">
              <w:t xml:space="preserve"> </w:t>
            </w:r>
          </w:p>
        </w:tc>
        <w:tc>
          <w:tcPr>
            <w:tcW w:w="2575" w:type="dxa"/>
            <w:tcBorders>
              <w:top w:val="nil"/>
              <w:left w:val="nil"/>
              <w:bottom w:val="nil"/>
              <w:right w:val="nil"/>
            </w:tcBorders>
          </w:tcPr>
          <w:p w14:paraId="723906CE" w14:textId="77777777" w:rsidR="00300413" w:rsidRPr="00960BFE" w:rsidRDefault="00300413">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10C71005" w14:textId="77777777" w:rsidR="00300413" w:rsidRPr="00960BFE" w:rsidRDefault="00300413">
            <w:pPr>
              <w:autoSpaceDE w:val="0"/>
              <w:autoSpaceDN w:val="0"/>
              <w:adjustRightInd w:val="0"/>
            </w:pPr>
            <w:r w:rsidRPr="00960BFE">
              <w:rPr>
                <w:b/>
              </w:rPr>
              <w:t>15/CEN/111</w:t>
            </w:r>
            <w:r w:rsidRPr="00960BFE">
              <w:t xml:space="preserve"> </w:t>
            </w:r>
          </w:p>
        </w:tc>
      </w:tr>
      <w:tr w:rsidR="00300413" w:rsidRPr="00960BFE" w14:paraId="398B8FA4" w14:textId="77777777" w:rsidTr="00300413">
        <w:trPr>
          <w:trHeight w:val="280"/>
        </w:trPr>
        <w:tc>
          <w:tcPr>
            <w:tcW w:w="966" w:type="dxa"/>
            <w:tcBorders>
              <w:top w:val="nil"/>
              <w:left w:val="nil"/>
              <w:bottom w:val="nil"/>
              <w:right w:val="nil"/>
            </w:tcBorders>
          </w:tcPr>
          <w:p w14:paraId="02A3D4DA" w14:textId="77777777" w:rsidR="00300413" w:rsidRPr="00960BFE" w:rsidRDefault="00300413">
            <w:pPr>
              <w:autoSpaceDE w:val="0"/>
              <w:autoSpaceDN w:val="0"/>
              <w:adjustRightInd w:val="0"/>
            </w:pPr>
            <w:r w:rsidRPr="00960BFE">
              <w:t xml:space="preserve"> </w:t>
            </w:r>
          </w:p>
        </w:tc>
        <w:tc>
          <w:tcPr>
            <w:tcW w:w="2575" w:type="dxa"/>
            <w:tcBorders>
              <w:top w:val="nil"/>
              <w:left w:val="nil"/>
              <w:bottom w:val="nil"/>
              <w:right w:val="nil"/>
            </w:tcBorders>
          </w:tcPr>
          <w:p w14:paraId="62295B54" w14:textId="77777777" w:rsidR="00300413" w:rsidRPr="00960BFE" w:rsidRDefault="00300413">
            <w:pPr>
              <w:autoSpaceDE w:val="0"/>
              <w:autoSpaceDN w:val="0"/>
              <w:adjustRightInd w:val="0"/>
            </w:pPr>
            <w:r w:rsidRPr="00960BFE">
              <w:t xml:space="preserve">Title: </w:t>
            </w:r>
          </w:p>
        </w:tc>
        <w:tc>
          <w:tcPr>
            <w:tcW w:w="6459" w:type="dxa"/>
            <w:tcBorders>
              <w:top w:val="nil"/>
              <w:left w:val="nil"/>
              <w:bottom w:val="nil"/>
              <w:right w:val="nil"/>
            </w:tcBorders>
          </w:tcPr>
          <w:p w14:paraId="67A17ED5" w14:textId="77777777" w:rsidR="00300413" w:rsidRPr="00960BFE" w:rsidRDefault="00300413">
            <w:pPr>
              <w:autoSpaceDE w:val="0"/>
              <w:autoSpaceDN w:val="0"/>
              <w:adjustRightInd w:val="0"/>
            </w:pPr>
            <w:r w:rsidRPr="00960BFE">
              <w:t xml:space="preserve">Living away from home: The views of disabled young adults </w:t>
            </w:r>
          </w:p>
        </w:tc>
      </w:tr>
      <w:tr w:rsidR="00300413" w:rsidRPr="00960BFE" w14:paraId="0A562244" w14:textId="77777777" w:rsidTr="00300413">
        <w:trPr>
          <w:trHeight w:val="280"/>
        </w:trPr>
        <w:tc>
          <w:tcPr>
            <w:tcW w:w="966" w:type="dxa"/>
            <w:tcBorders>
              <w:top w:val="nil"/>
              <w:left w:val="nil"/>
              <w:bottom w:val="nil"/>
              <w:right w:val="nil"/>
            </w:tcBorders>
          </w:tcPr>
          <w:p w14:paraId="3A124D63" w14:textId="77777777" w:rsidR="00300413" w:rsidRPr="00960BFE" w:rsidRDefault="00300413">
            <w:pPr>
              <w:autoSpaceDE w:val="0"/>
              <w:autoSpaceDN w:val="0"/>
              <w:adjustRightInd w:val="0"/>
            </w:pPr>
            <w:r w:rsidRPr="00960BFE">
              <w:t xml:space="preserve"> </w:t>
            </w:r>
          </w:p>
        </w:tc>
        <w:tc>
          <w:tcPr>
            <w:tcW w:w="2575" w:type="dxa"/>
            <w:tcBorders>
              <w:top w:val="nil"/>
              <w:left w:val="nil"/>
              <w:bottom w:val="nil"/>
              <w:right w:val="nil"/>
            </w:tcBorders>
          </w:tcPr>
          <w:p w14:paraId="6B2F9B64" w14:textId="77777777" w:rsidR="00300413" w:rsidRPr="00960BFE" w:rsidRDefault="00300413">
            <w:pPr>
              <w:autoSpaceDE w:val="0"/>
              <w:autoSpaceDN w:val="0"/>
              <w:adjustRightInd w:val="0"/>
            </w:pPr>
            <w:r w:rsidRPr="00960BFE">
              <w:t xml:space="preserve">Principal Investigator: </w:t>
            </w:r>
          </w:p>
        </w:tc>
        <w:tc>
          <w:tcPr>
            <w:tcW w:w="6459" w:type="dxa"/>
            <w:tcBorders>
              <w:top w:val="nil"/>
              <w:left w:val="nil"/>
              <w:bottom w:val="nil"/>
              <w:right w:val="nil"/>
            </w:tcBorders>
          </w:tcPr>
          <w:p w14:paraId="1C692FA9" w14:textId="77777777" w:rsidR="00300413" w:rsidRPr="00960BFE" w:rsidRDefault="00300413">
            <w:pPr>
              <w:autoSpaceDE w:val="0"/>
              <w:autoSpaceDN w:val="0"/>
              <w:adjustRightInd w:val="0"/>
            </w:pPr>
            <w:r w:rsidRPr="00960BFE">
              <w:t xml:space="preserve">Dr Brigit </w:t>
            </w:r>
            <w:proofErr w:type="spellStart"/>
            <w:r w:rsidRPr="00960BFE">
              <w:t>Mirfin-Veitch</w:t>
            </w:r>
            <w:proofErr w:type="spellEnd"/>
            <w:r w:rsidRPr="00960BFE">
              <w:t xml:space="preserve"> </w:t>
            </w:r>
          </w:p>
        </w:tc>
      </w:tr>
      <w:tr w:rsidR="00300413" w:rsidRPr="00960BFE" w14:paraId="2EC66016" w14:textId="77777777" w:rsidTr="00300413">
        <w:trPr>
          <w:trHeight w:val="280"/>
        </w:trPr>
        <w:tc>
          <w:tcPr>
            <w:tcW w:w="966" w:type="dxa"/>
            <w:tcBorders>
              <w:top w:val="nil"/>
              <w:left w:val="nil"/>
              <w:bottom w:val="nil"/>
              <w:right w:val="nil"/>
            </w:tcBorders>
          </w:tcPr>
          <w:p w14:paraId="256D4333" w14:textId="77777777" w:rsidR="00300413" w:rsidRPr="00960BFE" w:rsidRDefault="00300413">
            <w:pPr>
              <w:autoSpaceDE w:val="0"/>
              <w:autoSpaceDN w:val="0"/>
              <w:adjustRightInd w:val="0"/>
            </w:pPr>
            <w:r w:rsidRPr="00960BFE">
              <w:t xml:space="preserve"> </w:t>
            </w:r>
          </w:p>
        </w:tc>
        <w:tc>
          <w:tcPr>
            <w:tcW w:w="2575" w:type="dxa"/>
            <w:tcBorders>
              <w:top w:val="nil"/>
              <w:left w:val="nil"/>
              <w:bottom w:val="nil"/>
              <w:right w:val="nil"/>
            </w:tcBorders>
          </w:tcPr>
          <w:p w14:paraId="6BB7D3B7" w14:textId="77777777" w:rsidR="00300413" w:rsidRPr="00960BFE" w:rsidRDefault="00300413">
            <w:pPr>
              <w:autoSpaceDE w:val="0"/>
              <w:autoSpaceDN w:val="0"/>
              <w:adjustRightInd w:val="0"/>
            </w:pPr>
            <w:r w:rsidRPr="00960BFE">
              <w:t xml:space="preserve">Sponsor: </w:t>
            </w:r>
          </w:p>
        </w:tc>
        <w:tc>
          <w:tcPr>
            <w:tcW w:w="6459" w:type="dxa"/>
            <w:tcBorders>
              <w:top w:val="nil"/>
              <w:left w:val="nil"/>
              <w:bottom w:val="nil"/>
              <w:right w:val="nil"/>
            </w:tcBorders>
          </w:tcPr>
          <w:p w14:paraId="06420BAB" w14:textId="77777777" w:rsidR="00300413" w:rsidRPr="00960BFE" w:rsidRDefault="00300413">
            <w:pPr>
              <w:autoSpaceDE w:val="0"/>
              <w:autoSpaceDN w:val="0"/>
              <w:adjustRightInd w:val="0"/>
            </w:pPr>
            <w:r w:rsidRPr="00960BFE">
              <w:t xml:space="preserve">Ministry of Social Development </w:t>
            </w:r>
          </w:p>
        </w:tc>
      </w:tr>
      <w:tr w:rsidR="00300413" w:rsidRPr="00960BFE" w14:paraId="3C30BB07" w14:textId="77777777" w:rsidTr="00300413">
        <w:trPr>
          <w:trHeight w:val="280"/>
        </w:trPr>
        <w:tc>
          <w:tcPr>
            <w:tcW w:w="966" w:type="dxa"/>
            <w:tcBorders>
              <w:top w:val="nil"/>
              <w:left w:val="nil"/>
              <w:bottom w:val="nil"/>
              <w:right w:val="nil"/>
            </w:tcBorders>
          </w:tcPr>
          <w:p w14:paraId="0B60F1FB" w14:textId="77777777" w:rsidR="00300413" w:rsidRPr="00960BFE" w:rsidRDefault="00300413">
            <w:pPr>
              <w:autoSpaceDE w:val="0"/>
              <w:autoSpaceDN w:val="0"/>
              <w:adjustRightInd w:val="0"/>
            </w:pPr>
            <w:r w:rsidRPr="00960BFE">
              <w:t xml:space="preserve"> </w:t>
            </w:r>
          </w:p>
        </w:tc>
        <w:tc>
          <w:tcPr>
            <w:tcW w:w="2575" w:type="dxa"/>
            <w:tcBorders>
              <w:top w:val="nil"/>
              <w:left w:val="nil"/>
              <w:bottom w:val="nil"/>
              <w:right w:val="nil"/>
            </w:tcBorders>
          </w:tcPr>
          <w:p w14:paraId="212FD053" w14:textId="77777777" w:rsidR="00300413" w:rsidRPr="00960BFE" w:rsidRDefault="00300413">
            <w:pPr>
              <w:autoSpaceDE w:val="0"/>
              <w:autoSpaceDN w:val="0"/>
              <w:adjustRightInd w:val="0"/>
            </w:pPr>
            <w:r w:rsidRPr="00960BFE">
              <w:t xml:space="preserve">Clock Start Date: </w:t>
            </w:r>
          </w:p>
        </w:tc>
        <w:tc>
          <w:tcPr>
            <w:tcW w:w="6459" w:type="dxa"/>
            <w:tcBorders>
              <w:top w:val="nil"/>
              <w:left w:val="nil"/>
              <w:bottom w:val="nil"/>
              <w:right w:val="nil"/>
            </w:tcBorders>
          </w:tcPr>
          <w:p w14:paraId="4257C516" w14:textId="77777777" w:rsidR="00300413" w:rsidRPr="00960BFE" w:rsidRDefault="00300413">
            <w:pPr>
              <w:autoSpaceDE w:val="0"/>
              <w:autoSpaceDN w:val="0"/>
              <w:adjustRightInd w:val="0"/>
            </w:pPr>
            <w:r w:rsidRPr="00960BFE">
              <w:t xml:space="preserve">13 August 2015 </w:t>
            </w:r>
          </w:p>
        </w:tc>
      </w:tr>
    </w:tbl>
    <w:p w14:paraId="3483D3CF" w14:textId="77777777" w:rsidR="00BB0D1A" w:rsidRPr="00960BFE" w:rsidRDefault="004D70C4">
      <w:pPr>
        <w:autoSpaceDE w:val="0"/>
        <w:autoSpaceDN w:val="0"/>
        <w:adjustRightInd w:val="0"/>
      </w:pPr>
      <w:r w:rsidRPr="00960BFE">
        <w:t xml:space="preserve"> </w:t>
      </w:r>
    </w:p>
    <w:p w14:paraId="406184FD" w14:textId="77777777" w:rsidR="00987913" w:rsidRPr="00300413" w:rsidRDefault="00300413">
      <w:pPr>
        <w:autoSpaceDE w:val="0"/>
        <w:autoSpaceDN w:val="0"/>
        <w:adjustRightInd w:val="0"/>
        <w:rPr>
          <w:sz w:val="20"/>
          <w:lang w:val="en-NZ"/>
        </w:rPr>
      </w:pPr>
      <w:r w:rsidRPr="00300413">
        <w:rPr>
          <w:rFonts w:cs="Arial"/>
          <w:szCs w:val="22"/>
          <w:lang w:val="en-NZ"/>
        </w:rPr>
        <w:t xml:space="preserve">Dr Jenny </w:t>
      </w:r>
      <w:proofErr w:type="spellStart"/>
      <w:r w:rsidRPr="00300413">
        <w:rPr>
          <w:rFonts w:cs="Arial"/>
          <w:szCs w:val="22"/>
          <w:lang w:val="en-NZ"/>
        </w:rPr>
        <w:t>Conder</w:t>
      </w:r>
      <w:proofErr w:type="spellEnd"/>
      <w:r w:rsidR="00987913" w:rsidRPr="00300413">
        <w:rPr>
          <w:lang w:val="en-NZ"/>
        </w:rPr>
        <w:t xml:space="preserve"> was present </w:t>
      </w:r>
      <w:r w:rsidR="00DC62A5" w:rsidRPr="00300413">
        <w:rPr>
          <w:rFonts w:cs="Arial"/>
          <w:szCs w:val="22"/>
          <w:lang w:val="en-NZ"/>
        </w:rPr>
        <w:t>by teleconference</w:t>
      </w:r>
      <w:r w:rsidR="00DC62A5" w:rsidRPr="00300413">
        <w:rPr>
          <w:lang w:val="en-NZ"/>
        </w:rPr>
        <w:t xml:space="preserve"> </w:t>
      </w:r>
      <w:r w:rsidR="00987913" w:rsidRPr="00300413">
        <w:rPr>
          <w:lang w:val="en-NZ"/>
        </w:rPr>
        <w:t>for discussion of this application.</w:t>
      </w:r>
    </w:p>
    <w:p w14:paraId="7837C11D" w14:textId="77777777" w:rsidR="00987913" w:rsidRPr="00960BFE" w:rsidRDefault="00987913">
      <w:pPr>
        <w:autoSpaceDE w:val="0"/>
        <w:autoSpaceDN w:val="0"/>
        <w:adjustRightInd w:val="0"/>
        <w:rPr>
          <w:u w:val="single"/>
          <w:lang w:val="en-NZ"/>
        </w:rPr>
      </w:pPr>
    </w:p>
    <w:p w14:paraId="0DF86242" w14:textId="77777777" w:rsidR="00E24E77" w:rsidRPr="00FD2B1E" w:rsidRDefault="00E24E77">
      <w:pPr>
        <w:autoSpaceDE w:val="0"/>
        <w:autoSpaceDN w:val="0"/>
        <w:adjustRightInd w:val="0"/>
        <w:rPr>
          <w:u w:val="single"/>
          <w:lang w:val="en-NZ"/>
        </w:rPr>
      </w:pPr>
      <w:r w:rsidRPr="00FD2B1E">
        <w:rPr>
          <w:u w:val="single"/>
          <w:lang w:val="en-NZ"/>
        </w:rPr>
        <w:t>Potential conflicts of interest</w:t>
      </w:r>
    </w:p>
    <w:p w14:paraId="0CDE4709" w14:textId="77777777" w:rsidR="00E24E77" w:rsidRPr="008869BB" w:rsidRDefault="00E24E77">
      <w:pPr>
        <w:autoSpaceDE w:val="0"/>
        <w:autoSpaceDN w:val="0"/>
        <w:adjustRightInd w:val="0"/>
        <w:rPr>
          <w:b/>
          <w:lang w:val="en-NZ"/>
        </w:rPr>
      </w:pPr>
    </w:p>
    <w:p w14:paraId="4657DB91" w14:textId="77777777"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14:paraId="338F2577" w14:textId="77777777" w:rsidR="00E24E77" w:rsidRPr="00960BFE" w:rsidRDefault="00E24E77">
      <w:pPr>
        <w:autoSpaceDE w:val="0"/>
        <w:autoSpaceDN w:val="0"/>
        <w:adjustRightInd w:val="0"/>
        <w:rPr>
          <w:lang w:val="en-NZ"/>
        </w:rPr>
      </w:pPr>
    </w:p>
    <w:p w14:paraId="159D0D44" w14:textId="77777777" w:rsidR="00E24E77" w:rsidRPr="00960BFE" w:rsidRDefault="00E24E77">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14:paraId="4512A4AC" w14:textId="77777777" w:rsidR="00E24E77" w:rsidRDefault="00E24E77">
      <w:pPr>
        <w:autoSpaceDE w:val="0"/>
        <w:autoSpaceDN w:val="0"/>
        <w:adjustRightInd w:val="0"/>
        <w:rPr>
          <w:rFonts w:cs="Arial"/>
          <w:color w:val="33CCCC"/>
          <w:szCs w:val="22"/>
          <w:lang w:val="en-NZ"/>
        </w:rPr>
      </w:pPr>
    </w:p>
    <w:p w14:paraId="0E504910" w14:textId="77777777" w:rsidR="00E24E77" w:rsidRPr="00FD2B1E" w:rsidRDefault="00E24E77">
      <w:pPr>
        <w:autoSpaceDE w:val="0"/>
        <w:autoSpaceDN w:val="0"/>
        <w:adjustRightInd w:val="0"/>
        <w:rPr>
          <w:u w:val="single"/>
          <w:lang w:val="en-NZ"/>
        </w:rPr>
      </w:pPr>
      <w:r w:rsidRPr="00960BFE">
        <w:rPr>
          <w:u w:val="single"/>
          <w:lang w:val="en-NZ"/>
        </w:rPr>
        <w:t>Summary of ethical issues</w:t>
      </w:r>
    </w:p>
    <w:p w14:paraId="390F91DA" w14:textId="77777777" w:rsidR="00E24E77" w:rsidRPr="008869BB" w:rsidRDefault="00E24E77">
      <w:pPr>
        <w:autoSpaceDE w:val="0"/>
        <w:autoSpaceDN w:val="0"/>
        <w:adjustRightInd w:val="0"/>
        <w:rPr>
          <w:b/>
          <w:lang w:val="en-NZ"/>
        </w:rPr>
      </w:pPr>
    </w:p>
    <w:p w14:paraId="255B2406" w14:textId="77777777" w:rsidR="00E24E77" w:rsidRPr="00960BFE" w:rsidRDefault="00E24E77">
      <w:pPr>
        <w:autoSpaceDE w:val="0"/>
        <w:autoSpaceDN w:val="0"/>
        <w:adjustRightInd w:val="0"/>
        <w:rPr>
          <w:lang w:val="en-NZ"/>
        </w:rPr>
      </w:pPr>
      <w:r w:rsidRPr="00960BFE">
        <w:rPr>
          <w:lang w:val="en-NZ"/>
        </w:rPr>
        <w:t xml:space="preserve">The main ethical issues considered by the Committee were as follows. </w:t>
      </w:r>
    </w:p>
    <w:p w14:paraId="3481CD20" w14:textId="77777777" w:rsidR="00E24E77" w:rsidRPr="00960BFE" w:rsidRDefault="00E24E77">
      <w:pPr>
        <w:autoSpaceDE w:val="0"/>
        <w:autoSpaceDN w:val="0"/>
        <w:adjustRightInd w:val="0"/>
        <w:rPr>
          <w:lang w:val="en-NZ"/>
        </w:rPr>
      </w:pPr>
    </w:p>
    <w:p w14:paraId="72A72162" w14:textId="77777777" w:rsidR="00E24E77" w:rsidRDefault="00CA7E7E" w:rsidP="00CA7E7E">
      <w:pPr>
        <w:pStyle w:val="ListParagraph"/>
        <w:numPr>
          <w:ilvl w:val="0"/>
          <w:numId w:val="49"/>
        </w:numPr>
        <w:spacing w:before="80" w:after="80"/>
        <w:rPr>
          <w:rFonts w:cs="Arial"/>
          <w:szCs w:val="22"/>
          <w:lang w:val="en-NZ"/>
        </w:rPr>
      </w:pPr>
      <w:r>
        <w:rPr>
          <w:rFonts w:cs="Arial"/>
          <w:szCs w:val="22"/>
          <w:lang w:val="en-NZ"/>
        </w:rPr>
        <w:t>The committee</w:t>
      </w:r>
      <w:r w:rsidR="00300413">
        <w:rPr>
          <w:rFonts w:cs="Arial"/>
          <w:szCs w:val="22"/>
          <w:lang w:val="en-NZ"/>
        </w:rPr>
        <w:t>’s understanding is that in this study the researchers intend to talk</w:t>
      </w:r>
      <w:r w:rsidR="00C32293">
        <w:rPr>
          <w:rFonts w:cs="Arial"/>
          <w:szCs w:val="22"/>
          <w:lang w:val="en-NZ"/>
        </w:rPr>
        <w:t xml:space="preserve"> to </w:t>
      </w:r>
      <w:r w:rsidR="00DA3608">
        <w:rPr>
          <w:rFonts w:cs="Arial"/>
          <w:szCs w:val="22"/>
          <w:lang w:val="en-NZ"/>
        </w:rPr>
        <w:t>p</w:t>
      </w:r>
      <w:r w:rsidR="00C32293">
        <w:rPr>
          <w:rFonts w:cs="Arial"/>
          <w:szCs w:val="22"/>
          <w:lang w:val="en-NZ"/>
        </w:rPr>
        <w:t xml:space="preserve">eople </w:t>
      </w:r>
      <w:r w:rsidR="00DA3608">
        <w:rPr>
          <w:rFonts w:cs="Arial"/>
          <w:szCs w:val="22"/>
          <w:lang w:val="en-NZ"/>
        </w:rPr>
        <w:t xml:space="preserve">who are </w:t>
      </w:r>
      <w:r w:rsidR="00C32293">
        <w:rPr>
          <w:rFonts w:cs="Arial"/>
          <w:szCs w:val="22"/>
          <w:lang w:val="en-NZ"/>
        </w:rPr>
        <w:t xml:space="preserve">18-20 years old </w:t>
      </w:r>
      <w:r w:rsidR="00DA3608">
        <w:rPr>
          <w:rFonts w:cs="Arial"/>
          <w:szCs w:val="22"/>
          <w:lang w:val="en-NZ"/>
        </w:rPr>
        <w:t xml:space="preserve">and </w:t>
      </w:r>
      <w:r w:rsidR="00C32293">
        <w:rPr>
          <w:rFonts w:cs="Arial"/>
          <w:szCs w:val="22"/>
          <w:lang w:val="en-NZ"/>
        </w:rPr>
        <w:t>who have previously been in disable</w:t>
      </w:r>
      <w:r w:rsidR="00DA3608">
        <w:rPr>
          <w:rFonts w:cs="Arial"/>
          <w:szCs w:val="22"/>
          <w:lang w:val="en-NZ"/>
        </w:rPr>
        <w:t xml:space="preserve">d </w:t>
      </w:r>
      <w:r w:rsidR="00C32293">
        <w:rPr>
          <w:rFonts w:cs="Arial"/>
          <w:szCs w:val="22"/>
          <w:lang w:val="en-NZ"/>
        </w:rPr>
        <w:t xml:space="preserve">care </w:t>
      </w:r>
      <w:r w:rsidR="00DA3608">
        <w:rPr>
          <w:rFonts w:cs="Arial"/>
          <w:szCs w:val="22"/>
          <w:lang w:val="en-NZ"/>
        </w:rPr>
        <w:t>with a view to improve current care</w:t>
      </w:r>
      <w:r w:rsidR="00C32293">
        <w:rPr>
          <w:rFonts w:cs="Arial"/>
          <w:szCs w:val="22"/>
          <w:lang w:val="en-NZ"/>
        </w:rPr>
        <w:t xml:space="preserve"> services.  </w:t>
      </w:r>
      <w:r w:rsidR="00DA3608">
        <w:rPr>
          <w:rFonts w:cs="Arial"/>
          <w:szCs w:val="22"/>
          <w:lang w:val="en-NZ"/>
        </w:rPr>
        <w:t xml:space="preserve">Dr </w:t>
      </w:r>
      <w:proofErr w:type="spellStart"/>
      <w:r w:rsidR="00DA3608">
        <w:rPr>
          <w:rFonts w:cs="Arial"/>
          <w:szCs w:val="22"/>
          <w:lang w:val="en-NZ"/>
        </w:rPr>
        <w:t>Conder</w:t>
      </w:r>
      <w:proofErr w:type="spellEnd"/>
      <w:r w:rsidR="00DA3608">
        <w:rPr>
          <w:rFonts w:cs="Arial"/>
          <w:szCs w:val="22"/>
          <w:lang w:val="en-NZ"/>
        </w:rPr>
        <w:t xml:space="preserve"> added that the participants will be young disabled people who are </w:t>
      </w:r>
      <w:r w:rsidR="00C32293">
        <w:rPr>
          <w:rFonts w:cs="Arial"/>
          <w:szCs w:val="22"/>
          <w:lang w:val="en-NZ"/>
        </w:rPr>
        <w:t xml:space="preserve">17-22 </w:t>
      </w:r>
      <w:r w:rsidR="00DA3608">
        <w:rPr>
          <w:rFonts w:cs="Arial"/>
          <w:szCs w:val="22"/>
          <w:lang w:val="en-NZ"/>
        </w:rPr>
        <w:t xml:space="preserve">years old and who have previously been subject to sections 141 and 142 of the Child, Young Persons and their Families Act and their families have asked for them to be cared for outside of the family home in a residential service. </w:t>
      </w:r>
    </w:p>
    <w:p w14:paraId="10B8A7DD" w14:textId="77777777" w:rsidR="00C32293" w:rsidRDefault="00DA3608" w:rsidP="00CA7E7E">
      <w:pPr>
        <w:pStyle w:val="ListParagraph"/>
        <w:numPr>
          <w:ilvl w:val="0"/>
          <w:numId w:val="49"/>
        </w:numPr>
        <w:spacing w:before="80" w:after="80"/>
        <w:rPr>
          <w:rFonts w:cs="Arial"/>
          <w:szCs w:val="22"/>
          <w:lang w:val="en-NZ"/>
        </w:rPr>
      </w:pPr>
      <w:r>
        <w:rPr>
          <w:rFonts w:cs="Arial"/>
          <w:szCs w:val="22"/>
          <w:lang w:val="en-NZ"/>
        </w:rPr>
        <w:t xml:space="preserve">Best practice will be an intended end result. </w:t>
      </w:r>
    </w:p>
    <w:p w14:paraId="170C751F" w14:textId="77777777" w:rsidR="00C32293" w:rsidRDefault="00DA3608" w:rsidP="00CA7E7E">
      <w:pPr>
        <w:pStyle w:val="ListParagraph"/>
        <w:numPr>
          <w:ilvl w:val="0"/>
          <w:numId w:val="49"/>
        </w:numPr>
        <w:spacing w:before="80" w:after="80"/>
        <w:rPr>
          <w:rFonts w:cs="Arial"/>
          <w:szCs w:val="22"/>
          <w:lang w:val="en-NZ"/>
        </w:rPr>
      </w:pPr>
      <w:r>
        <w:rPr>
          <w:rFonts w:cs="Arial"/>
          <w:szCs w:val="22"/>
          <w:lang w:val="en-NZ"/>
        </w:rPr>
        <w:t xml:space="preserve">The committee complimented the researchers on well-designed participant information sheets and consent forms in particular the way in which the researchers had used pictures. </w:t>
      </w:r>
    </w:p>
    <w:p w14:paraId="53F5E3B4" w14:textId="77777777" w:rsidR="00C32293" w:rsidRPr="00BA588F" w:rsidRDefault="00DA3608" w:rsidP="00BA588F">
      <w:pPr>
        <w:pStyle w:val="ListParagraph"/>
        <w:numPr>
          <w:ilvl w:val="0"/>
          <w:numId w:val="49"/>
        </w:numPr>
        <w:spacing w:before="80" w:after="80"/>
        <w:rPr>
          <w:rFonts w:cs="Arial"/>
          <w:szCs w:val="22"/>
          <w:lang w:val="en-NZ"/>
        </w:rPr>
      </w:pPr>
      <w:r>
        <w:rPr>
          <w:rFonts w:cs="Arial"/>
          <w:szCs w:val="22"/>
          <w:lang w:val="en-NZ"/>
        </w:rPr>
        <w:t xml:space="preserve">The committee noted that this is a worthwhile and long overdue study.  It did not have any major ethical concerns and sought </w:t>
      </w:r>
      <w:r w:rsidR="00BA588F">
        <w:rPr>
          <w:rFonts w:cs="Arial"/>
          <w:szCs w:val="22"/>
          <w:lang w:val="en-NZ"/>
        </w:rPr>
        <w:t xml:space="preserve">the following </w:t>
      </w:r>
      <w:r>
        <w:rPr>
          <w:rFonts w:cs="Arial"/>
          <w:szCs w:val="22"/>
          <w:lang w:val="en-NZ"/>
        </w:rPr>
        <w:t>minor clarifications only.</w:t>
      </w:r>
    </w:p>
    <w:p w14:paraId="1B2D4822" w14:textId="77777777" w:rsidR="00C32293" w:rsidRDefault="00C32293" w:rsidP="00CA7E7E">
      <w:pPr>
        <w:pStyle w:val="ListParagraph"/>
        <w:numPr>
          <w:ilvl w:val="0"/>
          <w:numId w:val="49"/>
        </w:numPr>
        <w:spacing w:before="80" w:after="80"/>
        <w:rPr>
          <w:rFonts w:cs="Arial"/>
          <w:szCs w:val="22"/>
          <w:lang w:val="en-NZ"/>
        </w:rPr>
      </w:pPr>
      <w:r>
        <w:rPr>
          <w:rFonts w:cs="Arial"/>
          <w:szCs w:val="22"/>
          <w:lang w:val="en-NZ"/>
        </w:rPr>
        <w:t>P</w:t>
      </w:r>
      <w:r w:rsidR="00BA588F">
        <w:rPr>
          <w:rFonts w:cs="Arial"/>
          <w:szCs w:val="22"/>
          <w:lang w:val="en-NZ"/>
        </w:rPr>
        <w:t>age 20 of application form, questions p.</w:t>
      </w:r>
      <w:r>
        <w:rPr>
          <w:rFonts w:cs="Arial"/>
          <w:szCs w:val="22"/>
          <w:lang w:val="en-NZ"/>
        </w:rPr>
        <w:t xml:space="preserve">4.1 and </w:t>
      </w:r>
      <w:r w:rsidR="00BA588F">
        <w:rPr>
          <w:rFonts w:cs="Arial"/>
          <w:szCs w:val="22"/>
          <w:lang w:val="en-NZ"/>
        </w:rPr>
        <w:t xml:space="preserve">p.4.2.  The committee </w:t>
      </w:r>
      <w:r w:rsidR="00AE087D">
        <w:rPr>
          <w:rFonts w:cs="Arial"/>
          <w:szCs w:val="22"/>
          <w:lang w:val="en-NZ"/>
        </w:rPr>
        <w:t>commented that it</w:t>
      </w:r>
      <w:r w:rsidR="00BA588F">
        <w:rPr>
          <w:rFonts w:cs="Arial"/>
          <w:szCs w:val="22"/>
          <w:lang w:val="en-NZ"/>
        </w:rPr>
        <w:t xml:space="preserve"> was</w:t>
      </w:r>
      <w:r w:rsidR="00AE087D">
        <w:rPr>
          <w:rFonts w:cs="Arial"/>
          <w:szCs w:val="22"/>
          <w:lang w:val="en-NZ"/>
        </w:rPr>
        <w:t xml:space="preserve"> helpful</w:t>
      </w:r>
      <w:r w:rsidR="00BA588F">
        <w:rPr>
          <w:rFonts w:cs="Arial"/>
          <w:szCs w:val="22"/>
          <w:lang w:val="en-NZ"/>
        </w:rPr>
        <w:t xml:space="preserve"> to </w:t>
      </w:r>
      <w:r>
        <w:rPr>
          <w:rFonts w:cs="Arial"/>
          <w:szCs w:val="22"/>
          <w:lang w:val="en-NZ"/>
        </w:rPr>
        <w:t>see informati</w:t>
      </w:r>
      <w:r w:rsidR="00BA588F">
        <w:rPr>
          <w:rFonts w:cs="Arial"/>
          <w:szCs w:val="22"/>
          <w:lang w:val="en-NZ"/>
        </w:rPr>
        <w:t>on and statistics that give a good picture of the way in which the study might benefit Maori and of any cultural issues that might arise for Maori</w:t>
      </w:r>
      <w:r>
        <w:rPr>
          <w:rFonts w:cs="Arial"/>
          <w:szCs w:val="22"/>
          <w:lang w:val="en-NZ"/>
        </w:rPr>
        <w:t xml:space="preserve">. For future </w:t>
      </w:r>
      <w:r w:rsidR="00BA588F">
        <w:rPr>
          <w:rFonts w:cs="Arial"/>
          <w:szCs w:val="22"/>
          <w:lang w:val="en-NZ"/>
        </w:rPr>
        <w:t xml:space="preserve">reference only, the committee noted that a cultural issue for Maori would be that of </w:t>
      </w:r>
      <w:proofErr w:type="spellStart"/>
      <w:r w:rsidR="00BA588F">
        <w:rPr>
          <w:rFonts w:cs="Arial"/>
          <w:szCs w:val="22"/>
          <w:lang w:val="en-NZ"/>
        </w:rPr>
        <w:t>whakama</w:t>
      </w:r>
      <w:proofErr w:type="spellEnd"/>
      <w:r w:rsidR="00BA588F">
        <w:rPr>
          <w:rFonts w:cs="Arial"/>
          <w:szCs w:val="22"/>
          <w:lang w:val="en-NZ"/>
        </w:rPr>
        <w:t xml:space="preserve"> -</w:t>
      </w:r>
      <w:r>
        <w:rPr>
          <w:rFonts w:cs="Arial"/>
          <w:szCs w:val="22"/>
          <w:lang w:val="en-NZ"/>
        </w:rPr>
        <w:t xml:space="preserve"> there can be in some whanau embarras</w:t>
      </w:r>
      <w:r w:rsidR="00BA588F">
        <w:rPr>
          <w:rFonts w:cs="Arial"/>
          <w:szCs w:val="22"/>
          <w:lang w:val="en-NZ"/>
        </w:rPr>
        <w:t>sment or</w:t>
      </w:r>
      <w:r>
        <w:rPr>
          <w:rFonts w:cs="Arial"/>
          <w:szCs w:val="22"/>
          <w:lang w:val="en-NZ"/>
        </w:rPr>
        <w:t xml:space="preserve"> shame for having </w:t>
      </w:r>
      <w:r w:rsidR="00BA588F">
        <w:rPr>
          <w:rFonts w:cs="Arial"/>
          <w:szCs w:val="22"/>
          <w:lang w:val="en-NZ"/>
        </w:rPr>
        <w:t xml:space="preserve">a disabled family member. Dr </w:t>
      </w:r>
      <w:proofErr w:type="spellStart"/>
      <w:r w:rsidR="00BA588F">
        <w:rPr>
          <w:rFonts w:cs="Arial"/>
          <w:szCs w:val="22"/>
          <w:lang w:val="en-NZ"/>
        </w:rPr>
        <w:t>Conder</w:t>
      </w:r>
      <w:proofErr w:type="spellEnd"/>
      <w:r w:rsidR="00BA588F">
        <w:rPr>
          <w:rFonts w:cs="Arial"/>
          <w:szCs w:val="22"/>
          <w:lang w:val="en-NZ"/>
        </w:rPr>
        <w:t xml:space="preserve"> acknowledged the value of having Ms Kelly </w:t>
      </w:r>
      <w:proofErr w:type="spellStart"/>
      <w:r w:rsidR="00BA588F">
        <w:rPr>
          <w:rFonts w:cs="Arial"/>
          <w:szCs w:val="22"/>
          <w:lang w:val="en-NZ"/>
        </w:rPr>
        <w:t>Tikao</w:t>
      </w:r>
      <w:proofErr w:type="spellEnd"/>
      <w:r w:rsidR="00BA588F">
        <w:rPr>
          <w:rFonts w:cs="Arial"/>
          <w:szCs w:val="22"/>
          <w:lang w:val="en-NZ"/>
        </w:rPr>
        <w:t xml:space="preserve"> available to advise and assist them.  The committee noted that it was pleased to see such support</w:t>
      </w:r>
      <w:r>
        <w:rPr>
          <w:rFonts w:cs="Arial"/>
          <w:szCs w:val="22"/>
          <w:lang w:val="en-NZ"/>
        </w:rPr>
        <w:t xml:space="preserve"> in place.</w:t>
      </w:r>
    </w:p>
    <w:p w14:paraId="33350EBA" w14:textId="77777777" w:rsidR="00C32293" w:rsidRDefault="009E4EE5" w:rsidP="00CA7E7E">
      <w:pPr>
        <w:pStyle w:val="ListParagraph"/>
        <w:numPr>
          <w:ilvl w:val="0"/>
          <w:numId w:val="49"/>
        </w:numPr>
        <w:spacing w:before="80" w:after="80"/>
        <w:rPr>
          <w:rFonts w:cs="Arial"/>
          <w:szCs w:val="22"/>
          <w:lang w:val="en-NZ"/>
        </w:rPr>
      </w:pPr>
      <w:r>
        <w:rPr>
          <w:rFonts w:cs="Arial"/>
          <w:szCs w:val="22"/>
          <w:lang w:val="en-NZ"/>
        </w:rPr>
        <w:t>Page 20 of the application form, question p.4.3.1.  The committee asked how the working group mentioned</w:t>
      </w:r>
      <w:r w:rsidR="00C32293">
        <w:rPr>
          <w:rFonts w:cs="Arial"/>
          <w:szCs w:val="22"/>
          <w:lang w:val="en-NZ"/>
        </w:rPr>
        <w:t xml:space="preserve"> fit</w:t>
      </w:r>
      <w:r>
        <w:rPr>
          <w:rFonts w:cs="Arial"/>
          <w:szCs w:val="22"/>
          <w:lang w:val="en-NZ"/>
        </w:rPr>
        <w:t xml:space="preserve">s in with this study. Dr </w:t>
      </w:r>
      <w:proofErr w:type="spellStart"/>
      <w:r>
        <w:rPr>
          <w:rFonts w:cs="Arial"/>
          <w:szCs w:val="22"/>
          <w:lang w:val="en-NZ"/>
        </w:rPr>
        <w:t>Conder</w:t>
      </w:r>
      <w:proofErr w:type="spellEnd"/>
      <w:r>
        <w:rPr>
          <w:rFonts w:cs="Arial"/>
          <w:szCs w:val="22"/>
          <w:lang w:val="en-NZ"/>
        </w:rPr>
        <w:t xml:space="preserve"> explained that a </w:t>
      </w:r>
      <w:r w:rsidR="00C32293">
        <w:rPr>
          <w:rFonts w:cs="Arial"/>
          <w:szCs w:val="22"/>
          <w:lang w:val="en-NZ"/>
        </w:rPr>
        <w:t xml:space="preserve">piece </w:t>
      </w:r>
      <w:r w:rsidR="00180DE6">
        <w:rPr>
          <w:rFonts w:cs="Arial"/>
          <w:szCs w:val="22"/>
          <w:lang w:val="en-NZ"/>
        </w:rPr>
        <w:t>of work ca</w:t>
      </w:r>
      <w:r>
        <w:rPr>
          <w:rFonts w:cs="Arial"/>
          <w:szCs w:val="22"/>
          <w:lang w:val="en-NZ"/>
        </w:rPr>
        <w:t xml:space="preserve">me out of the MSD which found that in </w:t>
      </w:r>
      <w:r w:rsidR="00C32293">
        <w:rPr>
          <w:rFonts w:cs="Arial"/>
          <w:szCs w:val="22"/>
          <w:lang w:val="en-NZ"/>
        </w:rPr>
        <w:t>doing</w:t>
      </w:r>
      <w:r>
        <w:rPr>
          <w:rFonts w:cs="Arial"/>
          <w:szCs w:val="22"/>
          <w:lang w:val="en-NZ"/>
        </w:rPr>
        <w:t xml:space="preserve"> the bigger work on</w:t>
      </w:r>
      <w:r w:rsidR="00C32293">
        <w:rPr>
          <w:rFonts w:cs="Arial"/>
          <w:szCs w:val="22"/>
          <w:lang w:val="en-NZ"/>
        </w:rPr>
        <w:t xml:space="preserve"> </w:t>
      </w:r>
      <w:r>
        <w:rPr>
          <w:rFonts w:cs="Arial"/>
          <w:szCs w:val="22"/>
          <w:lang w:val="en-NZ"/>
        </w:rPr>
        <w:t xml:space="preserve">the </w:t>
      </w:r>
      <w:r w:rsidR="00C32293">
        <w:rPr>
          <w:rFonts w:cs="Arial"/>
          <w:szCs w:val="22"/>
          <w:lang w:val="en-NZ"/>
        </w:rPr>
        <w:t>CY</w:t>
      </w:r>
      <w:r>
        <w:rPr>
          <w:rFonts w:cs="Arial"/>
          <w:szCs w:val="22"/>
          <w:lang w:val="en-NZ"/>
        </w:rPr>
        <w:t xml:space="preserve">Fs Act the crucial role of talking to the young people was missed out.  This study looks to learn from the young people themselves. </w:t>
      </w:r>
    </w:p>
    <w:p w14:paraId="1582CF43" w14:textId="77777777" w:rsidR="00C32293" w:rsidRDefault="009E4EE5" w:rsidP="00180DE6">
      <w:pPr>
        <w:pStyle w:val="ListParagraph"/>
        <w:numPr>
          <w:ilvl w:val="0"/>
          <w:numId w:val="49"/>
        </w:numPr>
        <w:spacing w:before="80" w:after="80"/>
        <w:rPr>
          <w:rFonts w:cs="Arial"/>
          <w:szCs w:val="22"/>
          <w:lang w:val="en-NZ"/>
        </w:rPr>
      </w:pPr>
      <w:r>
        <w:rPr>
          <w:rFonts w:cs="Arial"/>
          <w:szCs w:val="22"/>
          <w:lang w:val="en-NZ"/>
        </w:rPr>
        <w:t xml:space="preserve">Page 21 of the application form, question f.1.1. For future reference the committee noted that this question is not so much about Maori but </w:t>
      </w:r>
      <w:r w:rsidR="00180DE6">
        <w:rPr>
          <w:rFonts w:cs="Arial"/>
          <w:szCs w:val="22"/>
          <w:lang w:val="en-NZ"/>
        </w:rPr>
        <w:t xml:space="preserve">about pacific peoples and other New Zealand populations. </w:t>
      </w:r>
    </w:p>
    <w:p w14:paraId="56560113" w14:textId="266022D6" w:rsidR="00064868" w:rsidRDefault="00064868">
      <w:pPr>
        <w:rPr>
          <w:rFonts w:cs="Arial"/>
          <w:szCs w:val="22"/>
          <w:u w:val="single"/>
          <w:lang w:val="en-NZ"/>
        </w:rPr>
      </w:pPr>
      <w:r>
        <w:rPr>
          <w:rFonts w:cs="Arial"/>
          <w:szCs w:val="22"/>
          <w:u w:val="single"/>
          <w:lang w:val="en-NZ"/>
        </w:rPr>
        <w:br w:type="page"/>
      </w:r>
    </w:p>
    <w:p w14:paraId="69588F66" w14:textId="77777777" w:rsidR="00180DE6" w:rsidRDefault="00180DE6" w:rsidP="00180DE6">
      <w:pPr>
        <w:spacing w:before="80" w:after="80"/>
        <w:ind w:left="360"/>
        <w:rPr>
          <w:rFonts w:cs="Arial"/>
          <w:szCs w:val="22"/>
          <w:lang w:val="en-NZ"/>
        </w:rPr>
      </w:pPr>
      <w:r w:rsidRPr="00064868">
        <w:rPr>
          <w:rFonts w:cs="Arial"/>
          <w:szCs w:val="22"/>
          <w:lang w:val="en-NZ"/>
        </w:rPr>
        <w:lastRenderedPageBreak/>
        <w:t>The committee requested the following changes to the participant information sheet and consent form:</w:t>
      </w:r>
    </w:p>
    <w:p w14:paraId="19D7C5C0" w14:textId="77777777" w:rsidR="00064868" w:rsidRPr="00064868" w:rsidRDefault="00064868" w:rsidP="00180DE6">
      <w:pPr>
        <w:spacing w:before="80" w:after="80"/>
        <w:ind w:left="360"/>
        <w:rPr>
          <w:rFonts w:cs="Arial"/>
          <w:szCs w:val="22"/>
          <w:lang w:val="en-NZ"/>
        </w:rPr>
      </w:pPr>
    </w:p>
    <w:p w14:paraId="6B0D3E2C" w14:textId="3FE891E8" w:rsidR="00180DE6" w:rsidRDefault="00180DE6" w:rsidP="00CA7E7E">
      <w:pPr>
        <w:pStyle w:val="ListParagraph"/>
        <w:numPr>
          <w:ilvl w:val="0"/>
          <w:numId w:val="49"/>
        </w:numPr>
        <w:spacing w:before="80" w:after="80"/>
        <w:rPr>
          <w:rFonts w:cs="Arial"/>
          <w:szCs w:val="22"/>
          <w:lang w:val="en-NZ"/>
        </w:rPr>
      </w:pPr>
      <w:r>
        <w:rPr>
          <w:rFonts w:cs="Arial"/>
          <w:szCs w:val="22"/>
          <w:lang w:val="en-NZ"/>
        </w:rPr>
        <w:t>Page 8: please replace</w:t>
      </w:r>
      <w:r w:rsidR="00FC6AB2">
        <w:rPr>
          <w:rFonts w:cs="Arial"/>
          <w:szCs w:val="22"/>
          <w:lang w:val="en-NZ"/>
        </w:rPr>
        <w:t xml:space="preserve"> the words “18 and 22 years” with </w:t>
      </w:r>
      <w:r>
        <w:rPr>
          <w:rFonts w:cs="Arial"/>
          <w:szCs w:val="22"/>
          <w:lang w:val="en-NZ"/>
        </w:rPr>
        <w:t xml:space="preserve">17 and 22 years. </w:t>
      </w:r>
    </w:p>
    <w:p w14:paraId="761701DC" w14:textId="77E8AF8E" w:rsidR="00C32293" w:rsidRDefault="00180DE6" w:rsidP="00CA7E7E">
      <w:pPr>
        <w:pStyle w:val="ListParagraph"/>
        <w:numPr>
          <w:ilvl w:val="0"/>
          <w:numId w:val="49"/>
        </w:numPr>
        <w:spacing w:before="80" w:after="80"/>
        <w:rPr>
          <w:rFonts w:cs="Arial"/>
          <w:szCs w:val="22"/>
          <w:lang w:val="en-NZ"/>
        </w:rPr>
      </w:pPr>
      <w:r>
        <w:rPr>
          <w:rFonts w:cs="Arial"/>
          <w:szCs w:val="22"/>
          <w:lang w:val="en-NZ"/>
        </w:rPr>
        <w:t>Consent form, item number</w:t>
      </w:r>
      <w:r w:rsidR="00C32293">
        <w:rPr>
          <w:rFonts w:cs="Arial"/>
          <w:szCs w:val="22"/>
          <w:lang w:val="en-NZ"/>
        </w:rPr>
        <w:t xml:space="preserve"> 11</w:t>
      </w:r>
      <w:r>
        <w:rPr>
          <w:rFonts w:cs="Arial"/>
          <w:szCs w:val="22"/>
          <w:lang w:val="en-NZ"/>
        </w:rPr>
        <w:t xml:space="preserve"> on page 4:  the committee noted the statement</w:t>
      </w:r>
      <w:r w:rsidR="00C32293">
        <w:rPr>
          <w:rFonts w:cs="Arial"/>
          <w:szCs w:val="22"/>
          <w:lang w:val="en-NZ"/>
        </w:rPr>
        <w:t xml:space="preserve"> “I know what will happen if I talk about abuse</w:t>
      </w:r>
      <w:r>
        <w:rPr>
          <w:rFonts w:cs="Arial"/>
          <w:szCs w:val="22"/>
          <w:lang w:val="en-NZ"/>
        </w:rPr>
        <w:t xml:space="preserve"> in my interview</w:t>
      </w:r>
      <w:r w:rsidR="00C32293">
        <w:rPr>
          <w:rFonts w:cs="Arial"/>
          <w:szCs w:val="22"/>
          <w:lang w:val="en-NZ"/>
        </w:rPr>
        <w:t>”</w:t>
      </w:r>
      <w:r w:rsidR="007F4F4A">
        <w:rPr>
          <w:rFonts w:cs="Arial"/>
          <w:szCs w:val="22"/>
          <w:lang w:val="en-NZ"/>
        </w:rPr>
        <w:t xml:space="preserve"> and noted that this was not explained in the information sheet.  Dr </w:t>
      </w:r>
      <w:proofErr w:type="spellStart"/>
      <w:r w:rsidR="007F4F4A">
        <w:rPr>
          <w:rFonts w:cs="Arial"/>
          <w:szCs w:val="22"/>
          <w:lang w:val="en-NZ"/>
        </w:rPr>
        <w:t>Conder</w:t>
      </w:r>
      <w:proofErr w:type="spellEnd"/>
      <w:r w:rsidR="007F4F4A">
        <w:rPr>
          <w:rFonts w:cs="Arial"/>
          <w:szCs w:val="22"/>
          <w:lang w:val="en-NZ"/>
        </w:rPr>
        <w:t xml:space="preserve"> explained that she will</w:t>
      </w:r>
      <w:r w:rsidR="00C32293">
        <w:rPr>
          <w:rFonts w:cs="Arial"/>
          <w:szCs w:val="22"/>
          <w:lang w:val="en-NZ"/>
        </w:rPr>
        <w:t xml:space="preserve"> talk about that as part of the </w:t>
      </w:r>
      <w:r w:rsidR="007F4F4A">
        <w:rPr>
          <w:rFonts w:cs="Arial"/>
          <w:szCs w:val="22"/>
          <w:lang w:val="en-NZ"/>
        </w:rPr>
        <w:t xml:space="preserve">consent </w:t>
      </w:r>
      <w:r w:rsidR="00C32293">
        <w:rPr>
          <w:rFonts w:cs="Arial"/>
          <w:szCs w:val="22"/>
          <w:lang w:val="en-NZ"/>
        </w:rPr>
        <w:t xml:space="preserve">process.  </w:t>
      </w:r>
      <w:r w:rsidR="007F4F4A">
        <w:rPr>
          <w:rFonts w:cs="Arial"/>
          <w:szCs w:val="22"/>
          <w:lang w:val="en-NZ"/>
        </w:rPr>
        <w:t>If something comes up during the interview, the researcher will check whether the participant has had counselling.  If</w:t>
      </w:r>
      <w:r w:rsidR="00C32293">
        <w:rPr>
          <w:rFonts w:cs="Arial"/>
          <w:szCs w:val="22"/>
          <w:lang w:val="en-NZ"/>
        </w:rPr>
        <w:t xml:space="preserve"> </w:t>
      </w:r>
      <w:r w:rsidR="007F4F4A">
        <w:rPr>
          <w:rFonts w:cs="Arial"/>
          <w:szCs w:val="22"/>
          <w:lang w:val="en-NZ"/>
        </w:rPr>
        <w:t xml:space="preserve">the participant is known to be </w:t>
      </w:r>
      <w:r w:rsidR="00C32293">
        <w:rPr>
          <w:rFonts w:cs="Arial"/>
          <w:szCs w:val="22"/>
          <w:lang w:val="en-NZ"/>
        </w:rPr>
        <w:t>at risk then as a te</w:t>
      </w:r>
      <w:r w:rsidR="007F4F4A">
        <w:rPr>
          <w:rFonts w:cs="Arial"/>
          <w:szCs w:val="22"/>
          <w:lang w:val="en-NZ"/>
        </w:rPr>
        <w:t>a</w:t>
      </w:r>
      <w:r w:rsidR="00C32293">
        <w:rPr>
          <w:rFonts w:cs="Arial"/>
          <w:szCs w:val="22"/>
          <w:lang w:val="en-NZ"/>
        </w:rPr>
        <w:t xml:space="preserve">m </w:t>
      </w:r>
      <w:r w:rsidR="007F4F4A">
        <w:rPr>
          <w:rFonts w:cs="Arial"/>
          <w:szCs w:val="22"/>
          <w:lang w:val="en-NZ"/>
        </w:rPr>
        <w:t xml:space="preserve">the researchers </w:t>
      </w:r>
      <w:r w:rsidR="00C32293">
        <w:rPr>
          <w:rFonts w:cs="Arial"/>
          <w:szCs w:val="22"/>
          <w:lang w:val="en-NZ"/>
        </w:rPr>
        <w:t xml:space="preserve">will explain </w:t>
      </w:r>
      <w:r w:rsidR="007F4F4A">
        <w:rPr>
          <w:rFonts w:cs="Arial"/>
          <w:szCs w:val="22"/>
          <w:lang w:val="en-NZ"/>
        </w:rPr>
        <w:t xml:space="preserve">they </w:t>
      </w:r>
      <w:r w:rsidR="00C32293">
        <w:rPr>
          <w:rFonts w:cs="Arial"/>
          <w:szCs w:val="22"/>
          <w:lang w:val="en-NZ"/>
        </w:rPr>
        <w:t xml:space="preserve">can’t keep </w:t>
      </w:r>
      <w:r w:rsidR="007F4F4A">
        <w:rPr>
          <w:rFonts w:cs="Arial"/>
          <w:szCs w:val="22"/>
          <w:lang w:val="en-NZ"/>
        </w:rPr>
        <w:t xml:space="preserve">the information </w:t>
      </w:r>
      <w:r w:rsidR="00C32293">
        <w:rPr>
          <w:rFonts w:cs="Arial"/>
          <w:szCs w:val="22"/>
          <w:lang w:val="en-NZ"/>
        </w:rPr>
        <w:t>private</w:t>
      </w:r>
      <w:r w:rsidR="007F4F4A">
        <w:rPr>
          <w:rFonts w:cs="Arial"/>
          <w:szCs w:val="22"/>
          <w:lang w:val="en-NZ"/>
        </w:rPr>
        <w:t xml:space="preserve"> and that they will need to talk with someone appropriate including the police if needed. The committee noted that it is important that the participants </w:t>
      </w:r>
      <w:r w:rsidR="00C32293">
        <w:rPr>
          <w:rFonts w:cs="Arial"/>
          <w:szCs w:val="22"/>
          <w:lang w:val="en-NZ"/>
        </w:rPr>
        <w:t>know</w:t>
      </w:r>
      <w:r w:rsidR="00E52794">
        <w:rPr>
          <w:rFonts w:cs="Arial"/>
          <w:szCs w:val="22"/>
          <w:lang w:val="en-NZ"/>
        </w:rPr>
        <w:t xml:space="preserve"> what the consequences will be and that should be covered in the participant information sheet. </w:t>
      </w:r>
    </w:p>
    <w:p w14:paraId="6BAF5A11" w14:textId="77777777" w:rsidR="00C32293" w:rsidRDefault="007F4F4A" w:rsidP="007F4F4A">
      <w:pPr>
        <w:pStyle w:val="ListParagraph"/>
        <w:numPr>
          <w:ilvl w:val="0"/>
          <w:numId w:val="49"/>
        </w:numPr>
        <w:spacing w:before="80" w:after="80"/>
        <w:rPr>
          <w:rFonts w:cs="Arial"/>
          <w:szCs w:val="22"/>
          <w:lang w:val="en-NZ"/>
        </w:rPr>
      </w:pPr>
      <w:r>
        <w:rPr>
          <w:rFonts w:cs="Arial"/>
          <w:szCs w:val="22"/>
          <w:lang w:val="en-NZ"/>
        </w:rPr>
        <w:t xml:space="preserve">Consent form, item 19 on page 7:  please separate out the two points in this item use of the words and no use of the participant’s name. </w:t>
      </w:r>
      <w:r w:rsidR="00C32293">
        <w:rPr>
          <w:rFonts w:cs="Arial"/>
          <w:szCs w:val="22"/>
          <w:lang w:val="en-NZ"/>
        </w:rPr>
        <w:t xml:space="preserve"> </w:t>
      </w:r>
    </w:p>
    <w:p w14:paraId="411F35D6" w14:textId="77777777" w:rsidR="00C32293" w:rsidRPr="00CA7E7E" w:rsidRDefault="00B165BC" w:rsidP="00CA7E7E">
      <w:pPr>
        <w:pStyle w:val="ListParagraph"/>
        <w:numPr>
          <w:ilvl w:val="0"/>
          <w:numId w:val="49"/>
        </w:numPr>
        <w:spacing w:before="80" w:after="80"/>
        <w:rPr>
          <w:rFonts w:cs="Arial"/>
          <w:szCs w:val="22"/>
          <w:lang w:val="en-NZ"/>
        </w:rPr>
      </w:pPr>
      <w:r>
        <w:rPr>
          <w:rFonts w:cs="Arial"/>
          <w:szCs w:val="22"/>
          <w:lang w:val="en-NZ"/>
        </w:rPr>
        <w:t>The committee noted the answer given at question p</w:t>
      </w:r>
      <w:r w:rsidR="00C32293">
        <w:rPr>
          <w:rFonts w:cs="Arial"/>
          <w:szCs w:val="22"/>
          <w:lang w:val="en-NZ"/>
        </w:rPr>
        <w:t xml:space="preserve">.1.1 </w:t>
      </w:r>
      <w:r>
        <w:rPr>
          <w:rFonts w:cs="Arial"/>
          <w:szCs w:val="22"/>
          <w:lang w:val="en-NZ"/>
        </w:rPr>
        <w:t xml:space="preserve">on page 17 of the application form that participants will be invited to use photographs or other personal items to show the researchers important people, places or events.  The committee presumed that this will be explained in person as part of the consent process but also requested that this be stated in the information sheet. </w:t>
      </w:r>
    </w:p>
    <w:p w14:paraId="65612FBA" w14:textId="77777777" w:rsidR="00E24E77" w:rsidRPr="00960BFE" w:rsidRDefault="00E24E77" w:rsidP="00E24E77">
      <w:pPr>
        <w:rPr>
          <w:color w:val="FF0000"/>
          <w:lang w:val="en-NZ"/>
        </w:rPr>
      </w:pPr>
    </w:p>
    <w:p w14:paraId="5C70DC5E" w14:textId="77777777" w:rsidR="00E24E77" w:rsidRPr="00FD2B1E" w:rsidRDefault="00E24E77" w:rsidP="00E24E77">
      <w:pPr>
        <w:rPr>
          <w:u w:val="single"/>
          <w:lang w:val="en-NZ"/>
        </w:rPr>
      </w:pPr>
      <w:r w:rsidRPr="00FD2B1E">
        <w:rPr>
          <w:u w:val="single"/>
          <w:lang w:val="en-NZ"/>
        </w:rPr>
        <w:t xml:space="preserve">Decision </w:t>
      </w:r>
    </w:p>
    <w:p w14:paraId="70C2EE44" w14:textId="77777777" w:rsidR="00E24E77" w:rsidRPr="00960BFE" w:rsidRDefault="00E24E77" w:rsidP="00E24E77">
      <w:pPr>
        <w:rPr>
          <w:lang w:val="en-NZ"/>
        </w:rPr>
      </w:pPr>
    </w:p>
    <w:p w14:paraId="013BAB08" w14:textId="77777777" w:rsidR="00E24E77" w:rsidRPr="00300413" w:rsidRDefault="00E24E77" w:rsidP="00E24E77">
      <w:pPr>
        <w:rPr>
          <w:lang w:val="en-NZ"/>
        </w:rPr>
      </w:pPr>
      <w:r w:rsidRPr="00300413">
        <w:rPr>
          <w:lang w:val="en-NZ"/>
        </w:rPr>
        <w:t xml:space="preserve">This application was </w:t>
      </w:r>
      <w:r w:rsidRPr="00300413">
        <w:rPr>
          <w:i/>
          <w:lang w:val="en-NZ"/>
        </w:rPr>
        <w:t>approved</w:t>
      </w:r>
      <w:r w:rsidRPr="00300413">
        <w:rPr>
          <w:lang w:val="en-NZ"/>
        </w:rPr>
        <w:t xml:space="preserve"> by </w:t>
      </w:r>
      <w:r w:rsidR="00300413" w:rsidRPr="00300413">
        <w:rPr>
          <w:rFonts w:cs="Arial"/>
          <w:szCs w:val="22"/>
          <w:lang w:val="en-NZ"/>
        </w:rPr>
        <w:t>consensus</w:t>
      </w:r>
      <w:r w:rsidRPr="00300413">
        <w:rPr>
          <w:lang w:val="en-NZ"/>
        </w:rPr>
        <w:t>.</w:t>
      </w:r>
    </w:p>
    <w:p w14:paraId="691CFCFD" w14:textId="77777777" w:rsidR="00E24E77" w:rsidRPr="00960BFE" w:rsidRDefault="00E24E77" w:rsidP="00E24E77">
      <w:pPr>
        <w:rPr>
          <w:color w:val="FF0000"/>
          <w:lang w:val="en-NZ"/>
        </w:rPr>
      </w:pPr>
    </w:p>
    <w:p w14:paraId="182260C3" w14:textId="77777777" w:rsidR="00BB0D1A" w:rsidRPr="00960BFE" w:rsidRDefault="004D70C4">
      <w:pPr>
        <w:autoSpaceDE w:val="0"/>
        <w:autoSpaceDN w:val="0"/>
        <w:adjustRightInd w:val="0"/>
      </w:pP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193A06" w:rsidRPr="00960BFE" w14:paraId="53AB721A" w14:textId="77777777" w:rsidTr="00193A06">
        <w:trPr>
          <w:trHeight w:val="280"/>
        </w:trPr>
        <w:tc>
          <w:tcPr>
            <w:tcW w:w="966" w:type="dxa"/>
            <w:tcBorders>
              <w:top w:val="nil"/>
              <w:left w:val="nil"/>
              <w:bottom w:val="nil"/>
              <w:right w:val="nil"/>
            </w:tcBorders>
          </w:tcPr>
          <w:p w14:paraId="79E6D887" w14:textId="77777777" w:rsidR="00193A06" w:rsidRPr="00960BFE" w:rsidRDefault="00193A06">
            <w:pPr>
              <w:autoSpaceDE w:val="0"/>
              <w:autoSpaceDN w:val="0"/>
              <w:adjustRightInd w:val="0"/>
            </w:pPr>
            <w:r w:rsidRPr="00960BFE">
              <w:lastRenderedPageBreak/>
              <w:t xml:space="preserve"> </w:t>
            </w:r>
            <w:r w:rsidRPr="00960BFE">
              <w:rPr>
                <w:b/>
              </w:rPr>
              <w:t xml:space="preserve">4 </w:t>
            </w:r>
            <w:r w:rsidRPr="00960BFE">
              <w:t xml:space="preserve"> </w:t>
            </w:r>
          </w:p>
        </w:tc>
        <w:tc>
          <w:tcPr>
            <w:tcW w:w="2575" w:type="dxa"/>
            <w:tcBorders>
              <w:top w:val="nil"/>
              <w:left w:val="nil"/>
              <w:bottom w:val="nil"/>
              <w:right w:val="nil"/>
            </w:tcBorders>
          </w:tcPr>
          <w:p w14:paraId="280D9C05" w14:textId="77777777" w:rsidR="00193A06" w:rsidRPr="00960BFE" w:rsidRDefault="00193A06">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2D2731BA" w14:textId="77777777" w:rsidR="00193A06" w:rsidRPr="00960BFE" w:rsidRDefault="00193A06">
            <w:pPr>
              <w:autoSpaceDE w:val="0"/>
              <w:autoSpaceDN w:val="0"/>
              <w:adjustRightInd w:val="0"/>
            </w:pPr>
            <w:r w:rsidRPr="00960BFE">
              <w:rPr>
                <w:b/>
              </w:rPr>
              <w:t>15/CEN/112</w:t>
            </w:r>
            <w:r w:rsidRPr="00960BFE">
              <w:t xml:space="preserve"> </w:t>
            </w:r>
          </w:p>
        </w:tc>
      </w:tr>
      <w:tr w:rsidR="00193A06" w:rsidRPr="00960BFE" w14:paraId="47D30C2A" w14:textId="77777777" w:rsidTr="00193A06">
        <w:trPr>
          <w:trHeight w:val="280"/>
        </w:trPr>
        <w:tc>
          <w:tcPr>
            <w:tcW w:w="966" w:type="dxa"/>
            <w:tcBorders>
              <w:top w:val="nil"/>
              <w:left w:val="nil"/>
              <w:bottom w:val="nil"/>
              <w:right w:val="nil"/>
            </w:tcBorders>
          </w:tcPr>
          <w:p w14:paraId="73453EDC" w14:textId="77777777" w:rsidR="00193A06" w:rsidRPr="00960BFE" w:rsidRDefault="00193A06">
            <w:pPr>
              <w:autoSpaceDE w:val="0"/>
              <w:autoSpaceDN w:val="0"/>
              <w:adjustRightInd w:val="0"/>
            </w:pPr>
            <w:r w:rsidRPr="00960BFE">
              <w:t xml:space="preserve"> </w:t>
            </w:r>
          </w:p>
        </w:tc>
        <w:tc>
          <w:tcPr>
            <w:tcW w:w="2575" w:type="dxa"/>
            <w:tcBorders>
              <w:top w:val="nil"/>
              <w:left w:val="nil"/>
              <w:bottom w:val="nil"/>
              <w:right w:val="nil"/>
            </w:tcBorders>
          </w:tcPr>
          <w:p w14:paraId="428981F2" w14:textId="77777777" w:rsidR="00193A06" w:rsidRPr="00960BFE" w:rsidRDefault="00193A06">
            <w:pPr>
              <w:autoSpaceDE w:val="0"/>
              <w:autoSpaceDN w:val="0"/>
              <w:adjustRightInd w:val="0"/>
            </w:pPr>
            <w:r w:rsidRPr="00960BFE">
              <w:t xml:space="preserve">Title: </w:t>
            </w:r>
          </w:p>
        </w:tc>
        <w:tc>
          <w:tcPr>
            <w:tcW w:w="6459" w:type="dxa"/>
            <w:tcBorders>
              <w:top w:val="nil"/>
              <w:left w:val="nil"/>
              <w:bottom w:val="nil"/>
              <w:right w:val="nil"/>
            </w:tcBorders>
          </w:tcPr>
          <w:p w14:paraId="304AFCDA" w14:textId="77777777" w:rsidR="00193A06" w:rsidRPr="00960BFE" w:rsidRDefault="00193A06">
            <w:pPr>
              <w:autoSpaceDE w:val="0"/>
              <w:autoSpaceDN w:val="0"/>
              <w:adjustRightInd w:val="0"/>
            </w:pPr>
            <w:r w:rsidRPr="00960BFE">
              <w:t xml:space="preserve">Antibiotics during cardiac surgery  </w:t>
            </w:r>
          </w:p>
        </w:tc>
      </w:tr>
      <w:tr w:rsidR="00193A06" w:rsidRPr="00960BFE" w14:paraId="7E492722" w14:textId="77777777" w:rsidTr="00193A06">
        <w:trPr>
          <w:trHeight w:val="280"/>
        </w:trPr>
        <w:tc>
          <w:tcPr>
            <w:tcW w:w="966" w:type="dxa"/>
            <w:tcBorders>
              <w:top w:val="nil"/>
              <w:left w:val="nil"/>
              <w:bottom w:val="nil"/>
              <w:right w:val="nil"/>
            </w:tcBorders>
          </w:tcPr>
          <w:p w14:paraId="0686805A" w14:textId="77777777" w:rsidR="00193A06" w:rsidRPr="00960BFE" w:rsidRDefault="00193A06">
            <w:pPr>
              <w:autoSpaceDE w:val="0"/>
              <w:autoSpaceDN w:val="0"/>
              <w:adjustRightInd w:val="0"/>
            </w:pPr>
            <w:r w:rsidRPr="00960BFE">
              <w:t xml:space="preserve"> </w:t>
            </w:r>
          </w:p>
        </w:tc>
        <w:tc>
          <w:tcPr>
            <w:tcW w:w="2575" w:type="dxa"/>
            <w:tcBorders>
              <w:top w:val="nil"/>
              <w:left w:val="nil"/>
              <w:bottom w:val="nil"/>
              <w:right w:val="nil"/>
            </w:tcBorders>
          </w:tcPr>
          <w:p w14:paraId="70F6AF0B" w14:textId="77777777" w:rsidR="00193A06" w:rsidRPr="00960BFE" w:rsidRDefault="00193A06">
            <w:pPr>
              <w:autoSpaceDE w:val="0"/>
              <w:autoSpaceDN w:val="0"/>
              <w:adjustRightInd w:val="0"/>
            </w:pPr>
            <w:r w:rsidRPr="00960BFE">
              <w:t xml:space="preserve">Principal Investigator: </w:t>
            </w:r>
          </w:p>
        </w:tc>
        <w:tc>
          <w:tcPr>
            <w:tcW w:w="6459" w:type="dxa"/>
            <w:tcBorders>
              <w:top w:val="nil"/>
              <w:left w:val="nil"/>
              <w:bottom w:val="nil"/>
              <w:right w:val="nil"/>
            </w:tcBorders>
          </w:tcPr>
          <w:p w14:paraId="42A63B99" w14:textId="77777777" w:rsidR="00193A06" w:rsidRPr="00960BFE" w:rsidRDefault="00193A06">
            <w:pPr>
              <w:autoSpaceDE w:val="0"/>
              <w:autoSpaceDN w:val="0"/>
              <w:adjustRightInd w:val="0"/>
            </w:pPr>
            <w:r w:rsidRPr="00960BFE">
              <w:t xml:space="preserve">Professor Brian J Anderson </w:t>
            </w:r>
          </w:p>
        </w:tc>
      </w:tr>
      <w:tr w:rsidR="00193A06" w:rsidRPr="00960BFE" w14:paraId="66E06560" w14:textId="77777777" w:rsidTr="00193A06">
        <w:trPr>
          <w:trHeight w:val="280"/>
        </w:trPr>
        <w:tc>
          <w:tcPr>
            <w:tcW w:w="966" w:type="dxa"/>
            <w:tcBorders>
              <w:top w:val="nil"/>
              <w:left w:val="nil"/>
              <w:bottom w:val="nil"/>
              <w:right w:val="nil"/>
            </w:tcBorders>
          </w:tcPr>
          <w:p w14:paraId="576F394A" w14:textId="77777777" w:rsidR="00193A06" w:rsidRPr="00960BFE" w:rsidRDefault="00193A06">
            <w:pPr>
              <w:autoSpaceDE w:val="0"/>
              <w:autoSpaceDN w:val="0"/>
              <w:adjustRightInd w:val="0"/>
            </w:pPr>
            <w:r w:rsidRPr="00960BFE">
              <w:t xml:space="preserve"> </w:t>
            </w:r>
          </w:p>
        </w:tc>
        <w:tc>
          <w:tcPr>
            <w:tcW w:w="2575" w:type="dxa"/>
            <w:tcBorders>
              <w:top w:val="nil"/>
              <w:left w:val="nil"/>
              <w:bottom w:val="nil"/>
              <w:right w:val="nil"/>
            </w:tcBorders>
          </w:tcPr>
          <w:p w14:paraId="60F5A220" w14:textId="77777777" w:rsidR="00193A06" w:rsidRPr="00960BFE" w:rsidRDefault="00193A06">
            <w:pPr>
              <w:autoSpaceDE w:val="0"/>
              <w:autoSpaceDN w:val="0"/>
              <w:adjustRightInd w:val="0"/>
            </w:pPr>
            <w:r w:rsidRPr="00960BFE">
              <w:t xml:space="preserve">Sponsor: </w:t>
            </w:r>
          </w:p>
        </w:tc>
        <w:tc>
          <w:tcPr>
            <w:tcW w:w="6459" w:type="dxa"/>
            <w:tcBorders>
              <w:top w:val="nil"/>
              <w:left w:val="nil"/>
              <w:bottom w:val="nil"/>
              <w:right w:val="nil"/>
            </w:tcBorders>
          </w:tcPr>
          <w:p w14:paraId="4A598216" w14:textId="77777777" w:rsidR="00193A06" w:rsidRPr="00960BFE" w:rsidRDefault="00193A06">
            <w:pPr>
              <w:autoSpaceDE w:val="0"/>
              <w:autoSpaceDN w:val="0"/>
              <w:adjustRightInd w:val="0"/>
            </w:pPr>
            <w:r w:rsidRPr="00960BFE">
              <w:t xml:space="preserve"> </w:t>
            </w:r>
          </w:p>
        </w:tc>
      </w:tr>
      <w:tr w:rsidR="00193A06" w:rsidRPr="00960BFE" w14:paraId="2BAF7FE6" w14:textId="77777777" w:rsidTr="00193A06">
        <w:trPr>
          <w:trHeight w:val="280"/>
        </w:trPr>
        <w:tc>
          <w:tcPr>
            <w:tcW w:w="966" w:type="dxa"/>
            <w:tcBorders>
              <w:top w:val="nil"/>
              <w:left w:val="nil"/>
              <w:bottom w:val="nil"/>
              <w:right w:val="nil"/>
            </w:tcBorders>
          </w:tcPr>
          <w:p w14:paraId="499DF67B" w14:textId="77777777" w:rsidR="00193A06" w:rsidRPr="00960BFE" w:rsidRDefault="00193A06">
            <w:pPr>
              <w:autoSpaceDE w:val="0"/>
              <w:autoSpaceDN w:val="0"/>
              <w:adjustRightInd w:val="0"/>
            </w:pPr>
            <w:r w:rsidRPr="00960BFE">
              <w:t xml:space="preserve"> </w:t>
            </w:r>
          </w:p>
        </w:tc>
        <w:tc>
          <w:tcPr>
            <w:tcW w:w="2575" w:type="dxa"/>
            <w:tcBorders>
              <w:top w:val="nil"/>
              <w:left w:val="nil"/>
              <w:bottom w:val="nil"/>
              <w:right w:val="nil"/>
            </w:tcBorders>
          </w:tcPr>
          <w:p w14:paraId="4C05A805" w14:textId="77777777" w:rsidR="00193A06" w:rsidRPr="00960BFE" w:rsidRDefault="00193A06">
            <w:pPr>
              <w:autoSpaceDE w:val="0"/>
              <w:autoSpaceDN w:val="0"/>
              <w:adjustRightInd w:val="0"/>
            </w:pPr>
            <w:r w:rsidRPr="00960BFE">
              <w:t xml:space="preserve">Clock Start Date: </w:t>
            </w:r>
          </w:p>
        </w:tc>
        <w:tc>
          <w:tcPr>
            <w:tcW w:w="6459" w:type="dxa"/>
            <w:tcBorders>
              <w:top w:val="nil"/>
              <w:left w:val="nil"/>
              <w:bottom w:val="nil"/>
              <w:right w:val="nil"/>
            </w:tcBorders>
          </w:tcPr>
          <w:p w14:paraId="100BB1C5" w14:textId="77777777" w:rsidR="00193A06" w:rsidRPr="00960BFE" w:rsidRDefault="00193A06">
            <w:pPr>
              <w:autoSpaceDE w:val="0"/>
              <w:autoSpaceDN w:val="0"/>
              <w:adjustRightInd w:val="0"/>
            </w:pPr>
            <w:r w:rsidRPr="00960BFE">
              <w:t xml:space="preserve">13 August 2015 </w:t>
            </w:r>
          </w:p>
        </w:tc>
      </w:tr>
    </w:tbl>
    <w:p w14:paraId="06CA7047" w14:textId="77777777" w:rsidR="00BB0D1A" w:rsidRPr="00960BFE" w:rsidRDefault="004D70C4">
      <w:pPr>
        <w:autoSpaceDE w:val="0"/>
        <w:autoSpaceDN w:val="0"/>
        <w:adjustRightInd w:val="0"/>
      </w:pPr>
      <w:r w:rsidRPr="00960BFE">
        <w:t xml:space="preserve"> </w:t>
      </w:r>
    </w:p>
    <w:p w14:paraId="1F41FF7A" w14:textId="77777777" w:rsidR="00987913" w:rsidRPr="00F82B8D" w:rsidRDefault="00F82B8D">
      <w:pPr>
        <w:autoSpaceDE w:val="0"/>
        <w:autoSpaceDN w:val="0"/>
        <w:adjustRightInd w:val="0"/>
        <w:rPr>
          <w:sz w:val="20"/>
          <w:lang w:val="en-NZ"/>
        </w:rPr>
      </w:pPr>
      <w:r w:rsidRPr="00F82B8D">
        <w:rPr>
          <w:rFonts w:cs="Arial"/>
          <w:szCs w:val="22"/>
          <w:lang w:val="en-NZ"/>
        </w:rPr>
        <w:t xml:space="preserve">Dr </w:t>
      </w:r>
      <w:proofErr w:type="spellStart"/>
      <w:r w:rsidRPr="00F82B8D">
        <w:rPr>
          <w:rFonts w:cs="Arial"/>
          <w:szCs w:val="22"/>
          <w:lang w:val="en-NZ"/>
        </w:rPr>
        <w:t>Jaquie</w:t>
      </w:r>
      <w:proofErr w:type="spellEnd"/>
      <w:r w:rsidRPr="00F82B8D">
        <w:rPr>
          <w:rFonts w:cs="Arial"/>
          <w:szCs w:val="22"/>
          <w:lang w:val="en-NZ"/>
        </w:rPr>
        <w:t xml:space="preserve"> </w:t>
      </w:r>
      <w:proofErr w:type="spellStart"/>
      <w:r w:rsidRPr="00F82B8D">
        <w:rPr>
          <w:rFonts w:cs="Arial"/>
          <w:szCs w:val="22"/>
          <w:lang w:val="en-NZ"/>
        </w:rPr>
        <w:t>Hannam</w:t>
      </w:r>
      <w:proofErr w:type="spellEnd"/>
      <w:r w:rsidR="00987913" w:rsidRPr="00F82B8D">
        <w:rPr>
          <w:lang w:val="en-NZ"/>
        </w:rPr>
        <w:t xml:space="preserve"> was present </w:t>
      </w:r>
      <w:r w:rsidR="00DC62A5" w:rsidRPr="00F82B8D">
        <w:rPr>
          <w:rFonts w:cs="Arial"/>
          <w:szCs w:val="22"/>
          <w:lang w:val="en-NZ"/>
        </w:rPr>
        <w:t>by teleconference</w:t>
      </w:r>
      <w:r w:rsidR="00DC62A5" w:rsidRPr="00F82B8D">
        <w:rPr>
          <w:lang w:val="en-NZ"/>
        </w:rPr>
        <w:t xml:space="preserve"> </w:t>
      </w:r>
      <w:r w:rsidR="00987913" w:rsidRPr="00F82B8D">
        <w:rPr>
          <w:lang w:val="en-NZ"/>
        </w:rPr>
        <w:t>for discussion of this application.</w:t>
      </w:r>
    </w:p>
    <w:p w14:paraId="41F2C130" w14:textId="77777777" w:rsidR="00987913" w:rsidRPr="00960BFE" w:rsidRDefault="00987913">
      <w:pPr>
        <w:autoSpaceDE w:val="0"/>
        <w:autoSpaceDN w:val="0"/>
        <w:adjustRightInd w:val="0"/>
        <w:rPr>
          <w:u w:val="single"/>
          <w:lang w:val="en-NZ"/>
        </w:rPr>
      </w:pPr>
    </w:p>
    <w:p w14:paraId="18EA2E6C" w14:textId="77777777" w:rsidR="00E24E77" w:rsidRPr="00FD2B1E" w:rsidRDefault="00E24E77">
      <w:pPr>
        <w:autoSpaceDE w:val="0"/>
        <w:autoSpaceDN w:val="0"/>
        <w:adjustRightInd w:val="0"/>
        <w:rPr>
          <w:u w:val="single"/>
          <w:lang w:val="en-NZ"/>
        </w:rPr>
      </w:pPr>
      <w:r w:rsidRPr="00FD2B1E">
        <w:rPr>
          <w:u w:val="single"/>
          <w:lang w:val="en-NZ"/>
        </w:rPr>
        <w:t>Potential conflicts of interest</w:t>
      </w:r>
    </w:p>
    <w:p w14:paraId="6B03B2DC" w14:textId="77777777" w:rsidR="00E24E77" w:rsidRPr="008869BB" w:rsidRDefault="00E24E77">
      <w:pPr>
        <w:autoSpaceDE w:val="0"/>
        <w:autoSpaceDN w:val="0"/>
        <w:adjustRightInd w:val="0"/>
        <w:rPr>
          <w:b/>
          <w:lang w:val="en-NZ"/>
        </w:rPr>
      </w:pPr>
    </w:p>
    <w:p w14:paraId="07F182A8" w14:textId="77777777"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14:paraId="572E2DB0" w14:textId="77777777" w:rsidR="00E24E77" w:rsidRPr="00960BFE" w:rsidRDefault="00E24E77">
      <w:pPr>
        <w:autoSpaceDE w:val="0"/>
        <w:autoSpaceDN w:val="0"/>
        <w:adjustRightInd w:val="0"/>
        <w:rPr>
          <w:lang w:val="en-NZ"/>
        </w:rPr>
      </w:pPr>
    </w:p>
    <w:p w14:paraId="219B9DCB" w14:textId="77777777" w:rsidR="00E24E77" w:rsidRPr="00960BFE" w:rsidRDefault="00E24E77">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14:paraId="6A013AF4" w14:textId="77777777" w:rsidR="00E24E77" w:rsidRPr="00960BFE" w:rsidRDefault="00E24E77">
      <w:pPr>
        <w:autoSpaceDE w:val="0"/>
        <w:autoSpaceDN w:val="0"/>
        <w:adjustRightInd w:val="0"/>
        <w:rPr>
          <w:lang w:val="en-NZ"/>
        </w:rPr>
      </w:pPr>
    </w:p>
    <w:p w14:paraId="4C3F840C" w14:textId="77777777" w:rsidR="00E24E77" w:rsidRPr="00FD2B1E" w:rsidRDefault="00E24E77">
      <w:pPr>
        <w:autoSpaceDE w:val="0"/>
        <w:autoSpaceDN w:val="0"/>
        <w:adjustRightInd w:val="0"/>
        <w:rPr>
          <w:u w:val="single"/>
          <w:lang w:val="en-NZ"/>
        </w:rPr>
      </w:pPr>
      <w:r w:rsidRPr="00960BFE">
        <w:rPr>
          <w:u w:val="single"/>
          <w:lang w:val="en-NZ"/>
        </w:rPr>
        <w:t>Summary of ethical issues</w:t>
      </w:r>
    </w:p>
    <w:p w14:paraId="3BB99F4B" w14:textId="77777777" w:rsidR="00E24E77" w:rsidRPr="008869BB" w:rsidRDefault="00E24E77">
      <w:pPr>
        <w:autoSpaceDE w:val="0"/>
        <w:autoSpaceDN w:val="0"/>
        <w:adjustRightInd w:val="0"/>
        <w:rPr>
          <w:b/>
          <w:lang w:val="en-NZ"/>
        </w:rPr>
      </w:pPr>
    </w:p>
    <w:p w14:paraId="1727667C" w14:textId="5B0BD886" w:rsidR="00F82B8D" w:rsidRPr="00F82B8D" w:rsidRDefault="00E24E77" w:rsidP="00F82B8D">
      <w:pPr>
        <w:autoSpaceDE w:val="0"/>
        <w:autoSpaceDN w:val="0"/>
        <w:adjustRightInd w:val="0"/>
        <w:rPr>
          <w:lang w:val="en-NZ"/>
        </w:rPr>
      </w:pPr>
      <w:r w:rsidRPr="00960BFE">
        <w:rPr>
          <w:lang w:val="en-NZ"/>
        </w:rPr>
        <w:t xml:space="preserve">The main ethical issues considered by the Committee were as follows. </w:t>
      </w:r>
    </w:p>
    <w:p w14:paraId="5D936462" w14:textId="07C992A7" w:rsidR="00DF76E6" w:rsidRDefault="0046777A" w:rsidP="00CA7E7E">
      <w:pPr>
        <w:pStyle w:val="ListParagraph"/>
        <w:numPr>
          <w:ilvl w:val="0"/>
          <w:numId w:val="49"/>
        </w:numPr>
        <w:spacing w:before="80" w:after="80"/>
        <w:rPr>
          <w:rFonts w:cs="Arial"/>
          <w:szCs w:val="22"/>
          <w:lang w:val="en-NZ"/>
        </w:rPr>
      </w:pPr>
      <w:r>
        <w:rPr>
          <w:rFonts w:cs="Arial"/>
          <w:szCs w:val="22"/>
          <w:lang w:val="en-NZ"/>
        </w:rPr>
        <w:t>The committee noted that t</w:t>
      </w:r>
      <w:r w:rsidR="00F82B8D">
        <w:rPr>
          <w:rFonts w:cs="Arial"/>
          <w:szCs w:val="22"/>
          <w:lang w:val="en-NZ"/>
        </w:rPr>
        <w:t xml:space="preserve">he researchers will look at pharmacokinetics of </w:t>
      </w:r>
      <w:r w:rsidR="00B05C1C">
        <w:rPr>
          <w:rFonts w:cs="Arial"/>
          <w:szCs w:val="22"/>
          <w:lang w:val="en-NZ"/>
        </w:rPr>
        <w:t>an</w:t>
      </w:r>
      <w:r w:rsidR="00F82B8D">
        <w:rPr>
          <w:rFonts w:cs="Arial"/>
          <w:szCs w:val="22"/>
          <w:lang w:val="en-NZ"/>
        </w:rPr>
        <w:t>tibiotics dur</w:t>
      </w:r>
      <w:r w:rsidR="00B05C1C">
        <w:rPr>
          <w:rFonts w:cs="Arial"/>
          <w:szCs w:val="22"/>
          <w:lang w:val="en-NZ"/>
        </w:rPr>
        <w:t xml:space="preserve">ing surgery </w:t>
      </w:r>
      <w:r w:rsidR="00F82B8D">
        <w:rPr>
          <w:rFonts w:cs="Arial"/>
          <w:szCs w:val="22"/>
          <w:lang w:val="en-NZ"/>
        </w:rPr>
        <w:t xml:space="preserve">and this is a </w:t>
      </w:r>
      <w:r w:rsidR="00B05C1C">
        <w:rPr>
          <w:rFonts w:cs="Arial"/>
          <w:szCs w:val="22"/>
          <w:lang w:val="en-NZ"/>
        </w:rPr>
        <w:t>low risk obs</w:t>
      </w:r>
      <w:r w:rsidR="00F82B8D">
        <w:rPr>
          <w:rFonts w:cs="Arial"/>
          <w:szCs w:val="22"/>
          <w:lang w:val="en-NZ"/>
        </w:rPr>
        <w:t>ervational</w:t>
      </w:r>
      <w:r w:rsidR="00B05C1C">
        <w:rPr>
          <w:rFonts w:cs="Arial"/>
          <w:szCs w:val="22"/>
          <w:lang w:val="en-NZ"/>
        </w:rPr>
        <w:t xml:space="preserve"> study </w:t>
      </w:r>
    </w:p>
    <w:p w14:paraId="7A7EEC6C" w14:textId="77777777" w:rsidR="00B05C1C" w:rsidRDefault="007D2B83" w:rsidP="00CA7E7E">
      <w:pPr>
        <w:pStyle w:val="ListParagraph"/>
        <w:numPr>
          <w:ilvl w:val="0"/>
          <w:numId w:val="49"/>
        </w:numPr>
        <w:spacing w:before="80" w:after="80"/>
        <w:rPr>
          <w:rFonts w:cs="Arial"/>
          <w:szCs w:val="22"/>
          <w:lang w:val="en-NZ"/>
        </w:rPr>
      </w:pPr>
      <w:r>
        <w:rPr>
          <w:rFonts w:cs="Arial"/>
          <w:szCs w:val="22"/>
          <w:lang w:val="en-NZ"/>
        </w:rPr>
        <w:t>For future reference, the committee noted that q</w:t>
      </w:r>
      <w:r w:rsidR="00F82B8D">
        <w:rPr>
          <w:rFonts w:cs="Arial"/>
          <w:szCs w:val="22"/>
          <w:lang w:val="en-NZ"/>
        </w:rPr>
        <w:t xml:space="preserve">uestion p.4.2 on page 20 of the application form </w:t>
      </w:r>
      <w:r>
        <w:rPr>
          <w:rFonts w:cs="Arial"/>
          <w:szCs w:val="22"/>
          <w:lang w:val="en-NZ"/>
        </w:rPr>
        <w:t xml:space="preserve">should be </w:t>
      </w:r>
      <w:r w:rsidR="00F82B8D">
        <w:rPr>
          <w:rFonts w:cs="Arial"/>
          <w:szCs w:val="22"/>
          <w:lang w:val="en-NZ"/>
        </w:rPr>
        <w:t>answered in rela</w:t>
      </w:r>
      <w:r w:rsidR="00B05C1C">
        <w:rPr>
          <w:rFonts w:cs="Arial"/>
          <w:szCs w:val="22"/>
          <w:lang w:val="en-NZ"/>
        </w:rPr>
        <w:t>ti</w:t>
      </w:r>
      <w:r w:rsidR="00F82B8D">
        <w:rPr>
          <w:rFonts w:cs="Arial"/>
          <w:szCs w:val="22"/>
          <w:lang w:val="en-NZ"/>
        </w:rPr>
        <w:t xml:space="preserve">on to what potential cultural </w:t>
      </w:r>
      <w:r w:rsidR="00B05C1C">
        <w:rPr>
          <w:rFonts w:cs="Arial"/>
          <w:szCs w:val="22"/>
          <w:lang w:val="en-NZ"/>
        </w:rPr>
        <w:t>issues</w:t>
      </w:r>
      <w:r>
        <w:rPr>
          <w:rFonts w:cs="Arial"/>
          <w:szCs w:val="22"/>
          <w:lang w:val="en-NZ"/>
        </w:rPr>
        <w:t xml:space="preserve"> may arise for Maori in this study.  The committee noted that the taking and storage of blood is one such issue.</w:t>
      </w:r>
    </w:p>
    <w:p w14:paraId="707E6DEF" w14:textId="77777777" w:rsidR="004A5C81" w:rsidRDefault="004A5C81" w:rsidP="004A5C81">
      <w:pPr>
        <w:pStyle w:val="ListParagraph"/>
        <w:spacing w:before="80" w:after="80"/>
        <w:rPr>
          <w:rFonts w:cs="Arial"/>
          <w:szCs w:val="22"/>
          <w:lang w:val="en-NZ"/>
        </w:rPr>
      </w:pPr>
    </w:p>
    <w:p w14:paraId="7240EFDB" w14:textId="77777777" w:rsidR="007D2B83" w:rsidRDefault="007D2B83" w:rsidP="007D2B83">
      <w:pPr>
        <w:spacing w:before="80" w:after="80"/>
        <w:rPr>
          <w:rFonts w:cs="Arial"/>
          <w:szCs w:val="22"/>
          <w:lang w:val="en-NZ"/>
        </w:rPr>
      </w:pPr>
      <w:r w:rsidRPr="00064868">
        <w:rPr>
          <w:rFonts w:cs="Arial"/>
          <w:szCs w:val="22"/>
          <w:lang w:val="en-NZ"/>
        </w:rPr>
        <w:t>The committee requested the following changes to the participant information and consent forms:</w:t>
      </w:r>
    </w:p>
    <w:p w14:paraId="05CA098E" w14:textId="77777777" w:rsidR="00064868" w:rsidRPr="00064868" w:rsidRDefault="00064868" w:rsidP="007D2B83">
      <w:pPr>
        <w:spacing w:before="80" w:after="80"/>
        <w:rPr>
          <w:rFonts w:cs="Arial"/>
          <w:szCs w:val="22"/>
          <w:lang w:val="en-NZ"/>
        </w:rPr>
      </w:pPr>
    </w:p>
    <w:p w14:paraId="403E91E1" w14:textId="77777777" w:rsidR="00B05C1C" w:rsidRDefault="00BE43BC" w:rsidP="00CA7E7E">
      <w:pPr>
        <w:pStyle w:val="ListParagraph"/>
        <w:numPr>
          <w:ilvl w:val="0"/>
          <w:numId w:val="49"/>
        </w:numPr>
        <w:spacing w:before="80" w:after="80"/>
        <w:rPr>
          <w:rFonts w:cs="Arial"/>
          <w:szCs w:val="22"/>
          <w:lang w:val="en-NZ"/>
        </w:rPr>
      </w:pPr>
      <w:r>
        <w:rPr>
          <w:rFonts w:cs="Arial"/>
          <w:szCs w:val="22"/>
          <w:lang w:val="en-NZ"/>
        </w:rPr>
        <w:t xml:space="preserve">Please review the wording in the parent/caregiver information sheet and consent form and rewrite it from the perspective that they are consenting for their child to take part in this study.  Please explain up front why their child is being invited to take part in the study.  </w:t>
      </w:r>
    </w:p>
    <w:p w14:paraId="3B6F3F2D" w14:textId="77777777" w:rsidR="00B05C1C" w:rsidRDefault="00BE43BC" w:rsidP="00CA7E7E">
      <w:pPr>
        <w:pStyle w:val="ListParagraph"/>
        <w:numPr>
          <w:ilvl w:val="0"/>
          <w:numId w:val="49"/>
        </w:numPr>
        <w:spacing w:before="80" w:after="80"/>
        <w:rPr>
          <w:rFonts w:cs="Arial"/>
          <w:szCs w:val="22"/>
          <w:lang w:val="en-NZ"/>
        </w:rPr>
      </w:pPr>
      <w:r>
        <w:rPr>
          <w:rFonts w:cs="Arial"/>
          <w:szCs w:val="22"/>
          <w:lang w:val="en-NZ"/>
        </w:rPr>
        <w:t>Page 1 under the heading ‘</w:t>
      </w:r>
      <w:r w:rsidR="00B05C1C">
        <w:rPr>
          <w:rFonts w:cs="Arial"/>
          <w:szCs w:val="22"/>
          <w:lang w:val="en-NZ"/>
        </w:rPr>
        <w:t>What</w:t>
      </w:r>
      <w:r>
        <w:rPr>
          <w:rFonts w:cs="Arial"/>
          <w:szCs w:val="22"/>
          <w:lang w:val="en-NZ"/>
        </w:rPr>
        <w:t xml:space="preserve"> would your participation</w:t>
      </w:r>
      <w:r w:rsidR="00B05C1C">
        <w:rPr>
          <w:rFonts w:cs="Arial"/>
          <w:szCs w:val="22"/>
          <w:lang w:val="en-NZ"/>
        </w:rPr>
        <w:t xml:space="preserve"> involve</w:t>
      </w:r>
      <w:r>
        <w:rPr>
          <w:rFonts w:cs="Arial"/>
          <w:szCs w:val="22"/>
          <w:lang w:val="en-NZ"/>
        </w:rPr>
        <w:t>?</w:t>
      </w:r>
      <w:proofErr w:type="gramStart"/>
      <w:r>
        <w:rPr>
          <w:rFonts w:cs="Arial"/>
          <w:szCs w:val="22"/>
          <w:lang w:val="en-NZ"/>
        </w:rPr>
        <w:t>’:</w:t>
      </w:r>
      <w:proofErr w:type="gramEnd"/>
      <w:r>
        <w:rPr>
          <w:rFonts w:cs="Arial"/>
          <w:szCs w:val="22"/>
          <w:lang w:val="en-NZ"/>
        </w:rPr>
        <w:t xml:space="preserve"> please</w:t>
      </w:r>
      <w:r w:rsidR="00B05C1C">
        <w:rPr>
          <w:rFonts w:cs="Arial"/>
          <w:szCs w:val="22"/>
          <w:lang w:val="en-NZ"/>
        </w:rPr>
        <w:t xml:space="preserve"> clarify w</w:t>
      </w:r>
      <w:r>
        <w:rPr>
          <w:rFonts w:cs="Arial"/>
          <w:szCs w:val="22"/>
          <w:lang w:val="en-NZ"/>
        </w:rPr>
        <w:t xml:space="preserve">hat happens to blood here – i.e. that it will be analysed and disposed of.  </w:t>
      </w:r>
    </w:p>
    <w:p w14:paraId="35D78467" w14:textId="77777777" w:rsidR="00B05C1C" w:rsidRPr="00BE43BC" w:rsidRDefault="00BE43BC" w:rsidP="00BE43BC">
      <w:pPr>
        <w:pStyle w:val="ListParagraph"/>
        <w:numPr>
          <w:ilvl w:val="0"/>
          <w:numId w:val="49"/>
        </w:numPr>
        <w:spacing w:before="80" w:after="80"/>
        <w:rPr>
          <w:rFonts w:cs="Arial"/>
          <w:szCs w:val="22"/>
          <w:lang w:val="en-NZ"/>
        </w:rPr>
      </w:pPr>
      <w:r>
        <w:rPr>
          <w:rFonts w:cs="Arial"/>
          <w:szCs w:val="22"/>
          <w:lang w:val="en-NZ"/>
        </w:rPr>
        <w:t>Please provide an information sheet and consent form for participants 16 years and older and</w:t>
      </w:r>
      <w:r w:rsidR="00B05C1C">
        <w:rPr>
          <w:rFonts w:cs="Arial"/>
          <w:szCs w:val="22"/>
          <w:lang w:val="en-NZ"/>
        </w:rPr>
        <w:t xml:space="preserve"> </w:t>
      </w:r>
      <w:r>
        <w:rPr>
          <w:rFonts w:cs="Arial"/>
          <w:szCs w:val="22"/>
          <w:lang w:val="en-NZ"/>
        </w:rPr>
        <w:t xml:space="preserve">information sheets and </w:t>
      </w:r>
      <w:r w:rsidR="00B05C1C">
        <w:rPr>
          <w:rFonts w:cs="Arial"/>
          <w:szCs w:val="22"/>
          <w:lang w:val="en-NZ"/>
        </w:rPr>
        <w:t xml:space="preserve">assent forms </w:t>
      </w:r>
      <w:r>
        <w:rPr>
          <w:rFonts w:cs="Arial"/>
          <w:szCs w:val="22"/>
          <w:lang w:val="en-NZ"/>
        </w:rPr>
        <w:t xml:space="preserve">for </w:t>
      </w:r>
      <w:r w:rsidR="00B05C1C">
        <w:rPr>
          <w:rFonts w:cs="Arial"/>
          <w:szCs w:val="22"/>
          <w:lang w:val="en-NZ"/>
        </w:rPr>
        <w:t>12-15</w:t>
      </w:r>
      <w:r>
        <w:rPr>
          <w:rFonts w:cs="Arial"/>
          <w:szCs w:val="22"/>
          <w:lang w:val="en-NZ"/>
        </w:rPr>
        <w:t xml:space="preserve"> year olds and</w:t>
      </w:r>
      <w:r w:rsidR="00B05C1C">
        <w:rPr>
          <w:rFonts w:cs="Arial"/>
          <w:szCs w:val="22"/>
          <w:lang w:val="en-NZ"/>
        </w:rPr>
        <w:t xml:space="preserve"> for</w:t>
      </w:r>
      <w:r w:rsidR="00F82B8D">
        <w:rPr>
          <w:rFonts w:cs="Arial"/>
          <w:szCs w:val="22"/>
          <w:lang w:val="en-NZ"/>
        </w:rPr>
        <w:t xml:space="preserve"> 7-11 </w:t>
      </w:r>
      <w:r>
        <w:rPr>
          <w:rFonts w:cs="Arial"/>
          <w:szCs w:val="22"/>
          <w:lang w:val="en-NZ"/>
        </w:rPr>
        <w:t xml:space="preserve">year olds. </w:t>
      </w:r>
      <w:r w:rsidR="007D2B83" w:rsidRPr="00BE43BC">
        <w:rPr>
          <w:rFonts w:cs="Arial"/>
          <w:szCs w:val="22"/>
          <w:lang w:val="en-NZ"/>
        </w:rPr>
        <w:t>The committee noted that the participant information and assent forms for participants need to be age appropriate and include pictures</w:t>
      </w:r>
      <w:r w:rsidR="00B05C1C" w:rsidRPr="00BE43BC">
        <w:rPr>
          <w:rFonts w:cs="Arial"/>
          <w:szCs w:val="22"/>
          <w:lang w:val="en-NZ"/>
        </w:rPr>
        <w:t xml:space="preserve"> so they understand what is involved. </w:t>
      </w:r>
      <w:r w:rsidR="007D2B83" w:rsidRPr="00BE43BC">
        <w:rPr>
          <w:rFonts w:cs="Arial"/>
          <w:szCs w:val="22"/>
          <w:lang w:val="en-NZ"/>
        </w:rPr>
        <w:t xml:space="preserve">The committee noted that the assent form does not have to be separate from the information sheet for the participants. </w:t>
      </w:r>
    </w:p>
    <w:p w14:paraId="27FF4234" w14:textId="77777777" w:rsidR="00B05C1C" w:rsidRDefault="00BE43BC" w:rsidP="00CA7E7E">
      <w:pPr>
        <w:pStyle w:val="ListParagraph"/>
        <w:numPr>
          <w:ilvl w:val="0"/>
          <w:numId w:val="49"/>
        </w:numPr>
        <w:spacing w:before="80" w:after="80"/>
        <w:rPr>
          <w:rFonts w:cs="Arial"/>
          <w:szCs w:val="22"/>
          <w:lang w:val="en-NZ"/>
        </w:rPr>
      </w:pPr>
      <w:r>
        <w:rPr>
          <w:rFonts w:cs="Arial"/>
          <w:szCs w:val="22"/>
          <w:lang w:val="en-NZ"/>
        </w:rPr>
        <w:t>Please include more information about the participants’ health information and data</w:t>
      </w:r>
      <w:r w:rsidR="00B05C1C">
        <w:rPr>
          <w:rFonts w:cs="Arial"/>
          <w:szCs w:val="22"/>
          <w:lang w:val="en-NZ"/>
        </w:rPr>
        <w:t xml:space="preserve">. </w:t>
      </w:r>
      <w:r>
        <w:rPr>
          <w:rFonts w:cs="Arial"/>
          <w:szCs w:val="22"/>
          <w:lang w:val="en-NZ"/>
        </w:rPr>
        <w:t>For example, h</w:t>
      </w:r>
      <w:r w:rsidR="00B05C1C">
        <w:rPr>
          <w:rFonts w:cs="Arial"/>
          <w:szCs w:val="22"/>
          <w:lang w:val="en-NZ"/>
        </w:rPr>
        <w:t xml:space="preserve">ow long </w:t>
      </w:r>
      <w:r>
        <w:rPr>
          <w:rFonts w:cs="Arial"/>
          <w:szCs w:val="22"/>
          <w:lang w:val="en-NZ"/>
        </w:rPr>
        <w:t xml:space="preserve">it will be </w:t>
      </w:r>
      <w:r w:rsidR="00B05C1C">
        <w:rPr>
          <w:rFonts w:cs="Arial"/>
          <w:szCs w:val="22"/>
          <w:lang w:val="en-NZ"/>
        </w:rPr>
        <w:t>store</w:t>
      </w:r>
      <w:r>
        <w:rPr>
          <w:rFonts w:cs="Arial"/>
          <w:szCs w:val="22"/>
          <w:lang w:val="en-NZ"/>
        </w:rPr>
        <w:t>d</w:t>
      </w:r>
      <w:r w:rsidR="00B05C1C">
        <w:rPr>
          <w:rFonts w:cs="Arial"/>
          <w:szCs w:val="22"/>
          <w:lang w:val="en-NZ"/>
        </w:rPr>
        <w:t xml:space="preserve"> for and who will have access to the data. </w:t>
      </w:r>
    </w:p>
    <w:p w14:paraId="069B961E" w14:textId="77777777" w:rsidR="0076651D" w:rsidRDefault="0076651D" w:rsidP="00CA7E7E">
      <w:pPr>
        <w:pStyle w:val="ListParagraph"/>
        <w:numPr>
          <w:ilvl w:val="0"/>
          <w:numId w:val="49"/>
        </w:numPr>
        <w:spacing w:before="80" w:after="80"/>
        <w:rPr>
          <w:rFonts w:cs="Arial"/>
          <w:szCs w:val="22"/>
          <w:lang w:val="en-NZ"/>
        </w:rPr>
      </w:pPr>
      <w:r>
        <w:rPr>
          <w:rFonts w:cs="Arial"/>
          <w:szCs w:val="22"/>
          <w:lang w:val="en-NZ"/>
        </w:rPr>
        <w:t xml:space="preserve">The committee requested that the following clause be included in regard to compensation in the event of an injury: </w:t>
      </w:r>
      <w:r w:rsidRPr="0076651D">
        <w:rPr>
          <w:rFonts w:cs="Arial"/>
          <w:i/>
        </w:rPr>
        <w:t xml:space="preserve">If you were injured in this study, which is unlikely, you would be eligible </w:t>
      </w:r>
      <w:r w:rsidRPr="0076651D">
        <w:rPr>
          <w:rFonts w:cs="Arial"/>
          <w:b/>
          <w:i/>
        </w:rPr>
        <w:t>to apply</w:t>
      </w:r>
      <w:r w:rsidRPr="0076651D">
        <w:rPr>
          <w:rFonts w:cs="Arial"/>
          <w:i/>
        </w:rPr>
        <w:t xml:space="preserve"> for compensation from ACC just as you would be if you were injured in an accident at work or at home. </w:t>
      </w:r>
      <w:r w:rsidRPr="0076651D">
        <w:rPr>
          <w:rFonts w:cs="Arial"/>
          <w:bCs/>
          <w:i/>
        </w:rPr>
        <w:t>This does not mean that your claim will automatically be accepted.</w:t>
      </w:r>
      <w:r w:rsidRPr="0076651D">
        <w:rPr>
          <w:rFonts w:cs="Arial"/>
          <w:i/>
        </w:rPr>
        <w:t xml:space="preserve"> You will have to lodge a claim with ACC, which may take some time to assess. If your claim is accepted, you will receive funding to assist in your recovery.</w:t>
      </w:r>
    </w:p>
    <w:p w14:paraId="19DAAC7B" w14:textId="77777777" w:rsidR="00B05C1C" w:rsidRDefault="00C82453" w:rsidP="00CA7E7E">
      <w:pPr>
        <w:pStyle w:val="ListParagraph"/>
        <w:numPr>
          <w:ilvl w:val="0"/>
          <w:numId w:val="49"/>
        </w:numPr>
        <w:spacing w:before="80" w:after="80"/>
        <w:rPr>
          <w:rFonts w:cs="Arial"/>
          <w:szCs w:val="22"/>
          <w:lang w:val="en-NZ"/>
        </w:rPr>
      </w:pPr>
      <w:r>
        <w:rPr>
          <w:rFonts w:cs="Arial"/>
          <w:szCs w:val="22"/>
          <w:lang w:val="en-NZ"/>
        </w:rPr>
        <w:t xml:space="preserve">The committee noted it can only approve or decline the application once a response is received from the research team and noted the importance of getting the requested changes right. </w:t>
      </w:r>
    </w:p>
    <w:p w14:paraId="351C0F17" w14:textId="77777777" w:rsidR="008B5435" w:rsidRDefault="008B5435" w:rsidP="008B5435">
      <w:pPr>
        <w:pStyle w:val="ListParagraph"/>
        <w:spacing w:before="80" w:after="80"/>
        <w:rPr>
          <w:rFonts w:cs="Arial"/>
          <w:szCs w:val="22"/>
          <w:lang w:val="en-NZ"/>
        </w:rPr>
      </w:pPr>
    </w:p>
    <w:p w14:paraId="7517AB45" w14:textId="107BAD37" w:rsidR="00E24E77" w:rsidRPr="00C82453" w:rsidRDefault="00E24E77" w:rsidP="00C82453">
      <w:pPr>
        <w:spacing w:before="80" w:after="80"/>
        <w:rPr>
          <w:rFonts w:cs="Arial"/>
          <w:szCs w:val="22"/>
          <w:lang w:val="en-NZ"/>
        </w:rPr>
      </w:pPr>
      <w:r w:rsidRPr="00FD2B1E">
        <w:rPr>
          <w:u w:val="single"/>
          <w:lang w:val="en-NZ"/>
        </w:rPr>
        <w:t xml:space="preserve">Decision </w:t>
      </w:r>
    </w:p>
    <w:p w14:paraId="281265F0" w14:textId="77777777" w:rsidR="00E24E77" w:rsidRPr="00960BFE" w:rsidRDefault="00E24E77" w:rsidP="00E24E77">
      <w:pPr>
        <w:rPr>
          <w:lang w:val="en-NZ"/>
        </w:rPr>
      </w:pPr>
    </w:p>
    <w:p w14:paraId="64DD6301" w14:textId="007F6E1A" w:rsidR="00E24E77" w:rsidRPr="007D2B83" w:rsidRDefault="00E24E77" w:rsidP="00E24E77">
      <w:pPr>
        <w:rPr>
          <w:lang w:val="en-NZ"/>
        </w:rPr>
      </w:pPr>
      <w:r w:rsidRPr="007D2B83">
        <w:rPr>
          <w:lang w:val="en-NZ"/>
        </w:rPr>
        <w:t xml:space="preserve">This application was </w:t>
      </w:r>
      <w:r w:rsidRPr="007D2B83">
        <w:rPr>
          <w:i/>
          <w:lang w:val="en-NZ"/>
        </w:rPr>
        <w:t>provisionally approved</w:t>
      </w:r>
      <w:r w:rsidRPr="007D2B83">
        <w:rPr>
          <w:lang w:val="en-NZ"/>
        </w:rPr>
        <w:t xml:space="preserve"> by </w:t>
      </w:r>
      <w:r w:rsidR="007D2B83" w:rsidRPr="007D2B83">
        <w:rPr>
          <w:rFonts w:cs="Arial"/>
          <w:szCs w:val="22"/>
          <w:lang w:val="en-NZ"/>
        </w:rPr>
        <w:t>consensus</w:t>
      </w:r>
      <w:r w:rsidRPr="007D2B83">
        <w:rPr>
          <w:lang w:val="en-NZ"/>
        </w:rPr>
        <w:t>, subject to the following information being receive</w:t>
      </w:r>
      <w:r w:rsidR="00FC43BD">
        <w:rPr>
          <w:lang w:val="en-NZ"/>
        </w:rPr>
        <w:t>d.</w:t>
      </w:r>
    </w:p>
    <w:p w14:paraId="1C2C0DC2" w14:textId="77777777" w:rsidR="00E24E77" w:rsidRPr="00960BFE" w:rsidRDefault="00E24E77" w:rsidP="00E24E77">
      <w:pPr>
        <w:rPr>
          <w:lang w:val="en-NZ"/>
        </w:rPr>
      </w:pPr>
    </w:p>
    <w:p w14:paraId="79FAEAF8" w14:textId="77777777" w:rsidR="00FC43BD" w:rsidRDefault="00FC43BD" w:rsidP="00FC43BD">
      <w:pPr>
        <w:pStyle w:val="ListParagraph"/>
        <w:numPr>
          <w:ilvl w:val="0"/>
          <w:numId w:val="53"/>
        </w:numPr>
        <w:spacing w:before="80" w:after="80"/>
        <w:jc w:val="both"/>
        <w:rPr>
          <w:rFonts w:cs="Arial"/>
          <w:szCs w:val="22"/>
          <w:lang w:val="en-NZ"/>
        </w:rPr>
      </w:pPr>
      <w:r w:rsidRPr="00555F27">
        <w:rPr>
          <w:rFonts w:cs="Arial"/>
          <w:szCs w:val="22"/>
          <w:lang w:val="en-NZ"/>
        </w:rPr>
        <w:t>Please amend the information sheet and consent form, taking into account the suggestions made by the Committee (</w:t>
      </w:r>
      <w:r w:rsidRPr="00555F27">
        <w:rPr>
          <w:rFonts w:cs="Arial"/>
          <w:i/>
          <w:szCs w:val="22"/>
          <w:lang w:val="en-NZ"/>
        </w:rPr>
        <w:t>Ethical Guidelines for Intervention Studies</w:t>
      </w:r>
      <w:r w:rsidRPr="00555F27">
        <w:rPr>
          <w:rFonts w:cs="Arial"/>
          <w:szCs w:val="22"/>
          <w:lang w:val="en-NZ"/>
        </w:rPr>
        <w:t xml:space="preserve"> </w:t>
      </w:r>
      <w:r w:rsidRPr="00555F27">
        <w:rPr>
          <w:rFonts w:cs="Arial"/>
          <w:i/>
          <w:szCs w:val="22"/>
          <w:lang w:val="en-NZ"/>
        </w:rPr>
        <w:t>para 6.22</w:t>
      </w:r>
      <w:r w:rsidRPr="00555F27">
        <w:rPr>
          <w:rFonts w:cs="Arial"/>
          <w:szCs w:val="22"/>
          <w:lang w:val="en-NZ"/>
        </w:rPr>
        <w:t>).</w:t>
      </w:r>
    </w:p>
    <w:p w14:paraId="611890A2" w14:textId="5579EF8F" w:rsidR="00E24E77" w:rsidRPr="00204AC4" w:rsidRDefault="00E24E77" w:rsidP="00FA7539">
      <w:pPr>
        <w:spacing w:before="80" w:after="80"/>
        <w:ind w:left="720"/>
        <w:rPr>
          <w:rFonts w:cs="Arial"/>
          <w:color w:val="33CCCC"/>
          <w:szCs w:val="22"/>
          <w:lang w:val="en-NZ"/>
        </w:rPr>
      </w:pPr>
    </w:p>
    <w:p w14:paraId="4CBFFCA6" w14:textId="77777777" w:rsidR="00E24E77" w:rsidRPr="00FD2B1E" w:rsidRDefault="007D2B83" w:rsidP="00E24E77">
      <w:pPr>
        <w:rPr>
          <w:lang w:val="en-NZ"/>
        </w:rPr>
      </w:pPr>
      <w:r>
        <w:rPr>
          <w:lang w:val="en-NZ"/>
        </w:rPr>
        <w:t xml:space="preserve">This </w:t>
      </w:r>
      <w:r w:rsidR="00E24E77" w:rsidRPr="00960BFE">
        <w:rPr>
          <w:lang w:val="en-NZ"/>
        </w:rPr>
        <w:t>information will be reviewed, and a final decis</w:t>
      </w:r>
      <w:r>
        <w:rPr>
          <w:lang w:val="en-NZ"/>
        </w:rPr>
        <w:t>ion made on the application, by the Chair and Dr Quinn.</w:t>
      </w:r>
    </w:p>
    <w:p w14:paraId="7C4C4637" w14:textId="32DD45E8" w:rsidR="00064868" w:rsidRDefault="00064868">
      <w:pPr>
        <w:rPr>
          <w:color w:val="FF0000"/>
          <w:lang w:val="en-NZ"/>
        </w:rPr>
      </w:pPr>
      <w:r>
        <w:rPr>
          <w:color w:val="FF0000"/>
          <w:lang w:val="en-NZ"/>
        </w:rPr>
        <w:br w:type="page"/>
      </w:r>
    </w:p>
    <w:p w14:paraId="3A625AE4" w14:textId="77777777" w:rsidR="00BB0D1A" w:rsidRPr="00960BFE" w:rsidRDefault="00BB0D1A">
      <w:pPr>
        <w:autoSpaceDE w:val="0"/>
        <w:autoSpaceDN w:val="0"/>
        <w:adjustRightInd w:val="0"/>
      </w:pP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884F62" w:rsidRPr="00960BFE" w14:paraId="37328962" w14:textId="77777777" w:rsidTr="00884F62">
        <w:trPr>
          <w:trHeight w:val="280"/>
        </w:trPr>
        <w:tc>
          <w:tcPr>
            <w:tcW w:w="966" w:type="dxa"/>
            <w:tcBorders>
              <w:top w:val="nil"/>
              <w:left w:val="nil"/>
              <w:bottom w:val="nil"/>
              <w:right w:val="nil"/>
            </w:tcBorders>
          </w:tcPr>
          <w:p w14:paraId="6A45B265" w14:textId="77777777" w:rsidR="00884F62" w:rsidRPr="00960BFE" w:rsidRDefault="00884F62">
            <w:pPr>
              <w:autoSpaceDE w:val="0"/>
              <w:autoSpaceDN w:val="0"/>
              <w:adjustRightInd w:val="0"/>
            </w:pPr>
            <w:r w:rsidRPr="00960BFE">
              <w:t xml:space="preserve"> </w:t>
            </w:r>
            <w:r w:rsidRPr="00960BFE">
              <w:rPr>
                <w:b/>
              </w:rPr>
              <w:t xml:space="preserve">5 </w:t>
            </w:r>
            <w:r w:rsidRPr="00960BFE">
              <w:t xml:space="preserve"> </w:t>
            </w:r>
          </w:p>
        </w:tc>
        <w:tc>
          <w:tcPr>
            <w:tcW w:w="2575" w:type="dxa"/>
            <w:tcBorders>
              <w:top w:val="nil"/>
              <w:left w:val="nil"/>
              <w:bottom w:val="nil"/>
              <w:right w:val="nil"/>
            </w:tcBorders>
          </w:tcPr>
          <w:p w14:paraId="0ED9B72B" w14:textId="77777777" w:rsidR="00884F62" w:rsidRPr="00960BFE" w:rsidRDefault="00884F62">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5154A45E" w14:textId="77777777" w:rsidR="00884F62" w:rsidRPr="00960BFE" w:rsidRDefault="00884F62">
            <w:pPr>
              <w:autoSpaceDE w:val="0"/>
              <w:autoSpaceDN w:val="0"/>
              <w:adjustRightInd w:val="0"/>
            </w:pPr>
            <w:r w:rsidRPr="00960BFE">
              <w:rPr>
                <w:b/>
              </w:rPr>
              <w:t>15/CEN/114</w:t>
            </w:r>
            <w:r w:rsidRPr="00960BFE">
              <w:t xml:space="preserve"> </w:t>
            </w:r>
          </w:p>
        </w:tc>
      </w:tr>
      <w:tr w:rsidR="00884F62" w:rsidRPr="00960BFE" w14:paraId="17096DD2" w14:textId="77777777" w:rsidTr="00884F62">
        <w:trPr>
          <w:trHeight w:val="280"/>
        </w:trPr>
        <w:tc>
          <w:tcPr>
            <w:tcW w:w="966" w:type="dxa"/>
            <w:tcBorders>
              <w:top w:val="nil"/>
              <w:left w:val="nil"/>
              <w:bottom w:val="nil"/>
              <w:right w:val="nil"/>
            </w:tcBorders>
          </w:tcPr>
          <w:p w14:paraId="28CD4946" w14:textId="77777777" w:rsidR="00884F62" w:rsidRPr="00960BFE" w:rsidRDefault="00884F62">
            <w:pPr>
              <w:autoSpaceDE w:val="0"/>
              <w:autoSpaceDN w:val="0"/>
              <w:adjustRightInd w:val="0"/>
            </w:pPr>
            <w:r w:rsidRPr="00960BFE">
              <w:t xml:space="preserve"> </w:t>
            </w:r>
          </w:p>
        </w:tc>
        <w:tc>
          <w:tcPr>
            <w:tcW w:w="2575" w:type="dxa"/>
            <w:tcBorders>
              <w:top w:val="nil"/>
              <w:left w:val="nil"/>
              <w:bottom w:val="nil"/>
              <w:right w:val="nil"/>
            </w:tcBorders>
          </w:tcPr>
          <w:p w14:paraId="6680BFA5" w14:textId="77777777" w:rsidR="00884F62" w:rsidRPr="00960BFE" w:rsidRDefault="00884F62">
            <w:pPr>
              <w:autoSpaceDE w:val="0"/>
              <w:autoSpaceDN w:val="0"/>
              <w:adjustRightInd w:val="0"/>
            </w:pPr>
            <w:r w:rsidRPr="00960BFE">
              <w:t xml:space="preserve">Title: </w:t>
            </w:r>
          </w:p>
        </w:tc>
        <w:tc>
          <w:tcPr>
            <w:tcW w:w="6459" w:type="dxa"/>
            <w:tcBorders>
              <w:top w:val="nil"/>
              <w:left w:val="nil"/>
              <w:bottom w:val="nil"/>
              <w:right w:val="nil"/>
            </w:tcBorders>
          </w:tcPr>
          <w:p w14:paraId="74450623" w14:textId="77777777" w:rsidR="00884F62" w:rsidRPr="00960BFE" w:rsidRDefault="00884F62">
            <w:pPr>
              <w:autoSpaceDE w:val="0"/>
              <w:autoSpaceDN w:val="0"/>
              <w:adjustRightInd w:val="0"/>
            </w:pPr>
            <w:r w:rsidRPr="00960BFE">
              <w:t xml:space="preserve">Gastrointestinal motility study </w:t>
            </w:r>
          </w:p>
        </w:tc>
      </w:tr>
      <w:tr w:rsidR="00884F62" w:rsidRPr="00960BFE" w14:paraId="278F3030" w14:textId="77777777" w:rsidTr="00884F62">
        <w:trPr>
          <w:trHeight w:val="280"/>
        </w:trPr>
        <w:tc>
          <w:tcPr>
            <w:tcW w:w="966" w:type="dxa"/>
            <w:tcBorders>
              <w:top w:val="nil"/>
              <w:left w:val="nil"/>
              <w:bottom w:val="nil"/>
              <w:right w:val="nil"/>
            </w:tcBorders>
          </w:tcPr>
          <w:p w14:paraId="5FC6C390" w14:textId="77777777" w:rsidR="00884F62" w:rsidRPr="00960BFE" w:rsidRDefault="00884F62">
            <w:pPr>
              <w:autoSpaceDE w:val="0"/>
              <w:autoSpaceDN w:val="0"/>
              <w:adjustRightInd w:val="0"/>
            </w:pPr>
            <w:r w:rsidRPr="00960BFE">
              <w:t xml:space="preserve"> </w:t>
            </w:r>
          </w:p>
        </w:tc>
        <w:tc>
          <w:tcPr>
            <w:tcW w:w="2575" w:type="dxa"/>
            <w:tcBorders>
              <w:top w:val="nil"/>
              <w:left w:val="nil"/>
              <w:bottom w:val="nil"/>
              <w:right w:val="nil"/>
            </w:tcBorders>
          </w:tcPr>
          <w:p w14:paraId="674966F1" w14:textId="77777777" w:rsidR="00884F62" w:rsidRPr="00960BFE" w:rsidRDefault="00884F62">
            <w:pPr>
              <w:autoSpaceDE w:val="0"/>
              <w:autoSpaceDN w:val="0"/>
              <w:adjustRightInd w:val="0"/>
            </w:pPr>
            <w:r w:rsidRPr="00960BFE">
              <w:t xml:space="preserve">Principal Investigator: </w:t>
            </w:r>
          </w:p>
        </w:tc>
        <w:tc>
          <w:tcPr>
            <w:tcW w:w="6459" w:type="dxa"/>
            <w:tcBorders>
              <w:top w:val="nil"/>
              <w:left w:val="nil"/>
              <w:bottom w:val="nil"/>
              <w:right w:val="nil"/>
            </w:tcBorders>
          </w:tcPr>
          <w:p w14:paraId="05FF2085" w14:textId="77777777" w:rsidR="00884F62" w:rsidRPr="00960BFE" w:rsidRDefault="00884F62">
            <w:pPr>
              <w:autoSpaceDE w:val="0"/>
              <w:autoSpaceDN w:val="0"/>
              <w:adjustRightInd w:val="0"/>
            </w:pPr>
            <w:r w:rsidRPr="00960BFE">
              <w:t xml:space="preserve">Dr  Susanna Every-Palmer </w:t>
            </w:r>
          </w:p>
        </w:tc>
      </w:tr>
      <w:tr w:rsidR="00884F62" w:rsidRPr="00960BFE" w14:paraId="20FBFECB" w14:textId="77777777" w:rsidTr="00884F62">
        <w:trPr>
          <w:trHeight w:val="280"/>
        </w:trPr>
        <w:tc>
          <w:tcPr>
            <w:tcW w:w="966" w:type="dxa"/>
            <w:tcBorders>
              <w:top w:val="nil"/>
              <w:left w:val="nil"/>
              <w:bottom w:val="nil"/>
              <w:right w:val="nil"/>
            </w:tcBorders>
          </w:tcPr>
          <w:p w14:paraId="3B3858CF" w14:textId="77777777" w:rsidR="00884F62" w:rsidRPr="00960BFE" w:rsidRDefault="00884F62">
            <w:pPr>
              <w:autoSpaceDE w:val="0"/>
              <w:autoSpaceDN w:val="0"/>
              <w:adjustRightInd w:val="0"/>
            </w:pPr>
            <w:r w:rsidRPr="00960BFE">
              <w:t xml:space="preserve"> </w:t>
            </w:r>
          </w:p>
        </w:tc>
        <w:tc>
          <w:tcPr>
            <w:tcW w:w="2575" w:type="dxa"/>
            <w:tcBorders>
              <w:top w:val="nil"/>
              <w:left w:val="nil"/>
              <w:bottom w:val="nil"/>
              <w:right w:val="nil"/>
            </w:tcBorders>
          </w:tcPr>
          <w:p w14:paraId="7BB3DFF4" w14:textId="77777777" w:rsidR="00884F62" w:rsidRPr="00960BFE" w:rsidRDefault="00884F62">
            <w:pPr>
              <w:autoSpaceDE w:val="0"/>
              <w:autoSpaceDN w:val="0"/>
              <w:adjustRightInd w:val="0"/>
            </w:pPr>
            <w:r w:rsidRPr="00960BFE">
              <w:t xml:space="preserve">Sponsor: </w:t>
            </w:r>
          </w:p>
        </w:tc>
        <w:tc>
          <w:tcPr>
            <w:tcW w:w="6459" w:type="dxa"/>
            <w:tcBorders>
              <w:top w:val="nil"/>
              <w:left w:val="nil"/>
              <w:bottom w:val="nil"/>
              <w:right w:val="nil"/>
            </w:tcBorders>
          </w:tcPr>
          <w:p w14:paraId="3EA37CEA" w14:textId="77777777" w:rsidR="00884F62" w:rsidRPr="00960BFE" w:rsidRDefault="00884F62">
            <w:pPr>
              <w:autoSpaceDE w:val="0"/>
              <w:autoSpaceDN w:val="0"/>
              <w:adjustRightInd w:val="0"/>
            </w:pPr>
            <w:r w:rsidRPr="00960BFE">
              <w:t xml:space="preserve"> </w:t>
            </w:r>
          </w:p>
        </w:tc>
      </w:tr>
      <w:tr w:rsidR="00884F62" w:rsidRPr="00960BFE" w14:paraId="4C9631D7" w14:textId="77777777" w:rsidTr="00884F62">
        <w:trPr>
          <w:trHeight w:val="280"/>
        </w:trPr>
        <w:tc>
          <w:tcPr>
            <w:tcW w:w="966" w:type="dxa"/>
            <w:tcBorders>
              <w:top w:val="nil"/>
              <w:left w:val="nil"/>
              <w:bottom w:val="nil"/>
              <w:right w:val="nil"/>
            </w:tcBorders>
          </w:tcPr>
          <w:p w14:paraId="7E6A66CB" w14:textId="77777777" w:rsidR="00884F62" w:rsidRPr="00960BFE" w:rsidRDefault="00884F62">
            <w:pPr>
              <w:autoSpaceDE w:val="0"/>
              <w:autoSpaceDN w:val="0"/>
              <w:adjustRightInd w:val="0"/>
            </w:pPr>
            <w:r w:rsidRPr="00960BFE">
              <w:t xml:space="preserve"> </w:t>
            </w:r>
          </w:p>
        </w:tc>
        <w:tc>
          <w:tcPr>
            <w:tcW w:w="2575" w:type="dxa"/>
            <w:tcBorders>
              <w:top w:val="nil"/>
              <w:left w:val="nil"/>
              <w:bottom w:val="nil"/>
              <w:right w:val="nil"/>
            </w:tcBorders>
          </w:tcPr>
          <w:p w14:paraId="52F66AAA" w14:textId="77777777" w:rsidR="00884F62" w:rsidRPr="00960BFE" w:rsidRDefault="00884F62">
            <w:pPr>
              <w:autoSpaceDE w:val="0"/>
              <w:autoSpaceDN w:val="0"/>
              <w:adjustRightInd w:val="0"/>
            </w:pPr>
            <w:r w:rsidRPr="00960BFE">
              <w:t xml:space="preserve">Clock Start Date: </w:t>
            </w:r>
          </w:p>
        </w:tc>
        <w:tc>
          <w:tcPr>
            <w:tcW w:w="6459" w:type="dxa"/>
            <w:tcBorders>
              <w:top w:val="nil"/>
              <w:left w:val="nil"/>
              <w:bottom w:val="nil"/>
              <w:right w:val="nil"/>
            </w:tcBorders>
          </w:tcPr>
          <w:p w14:paraId="5266CB68" w14:textId="77777777" w:rsidR="00884F62" w:rsidRPr="00960BFE" w:rsidRDefault="00884F62">
            <w:pPr>
              <w:autoSpaceDE w:val="0"/>
              <w:autoSpaceDN w:val="0"/>
              <w:adjustRightInd w:val="0"/>
            </w:pPr>
            <w:r w:rsidRPr="00960BFE">
              <w:t xml:space="preserve">13 August 2015 </w:t>
            </w:r>
          </w:p>
        </w:tc>
      </w:tr>
    </w:tbl>
    <w:p w14:paraId="3902F5E0" w14:textId="77777777" w:rsidR="00BB0D1A" w:rsidRPr="00960BFE" w:rsidRDefault="004D70C4">
      <w:pPr>
        <w:autoSpaceDE w:val="0"/>
        <w:autoSpaceDN w:val="0"/>
        <w:adjustRightInd w:val="0"/>
      </w:pPr>
      <w:r w:rsidRPr="00960BFE">
        <w:t xml:space="preserve"> </w:t>
      </w:r>
    </w:p>
    <w:p w14:paraId="419F5403" w14:textId="77777777" w:rsidR="00987913" w:rsidRPr="0006550D" w:rsidRDefault="0006550D">
      <w:pPr>
        <w:autoSpaceDE w:val="0"/>
        <w:autoSpaceDN w:val="0"/>
        <w:adjustRightInd w:val="0"/>
        <w:rPr>
          <w:sz w:val="20"/>
          <w:lang w:val="en-NZ"/>
        </w:rPr>
      </w:pPr>
      <w:r w:rsidRPr="0006550D">
        <w:rPr>
          <w:rFonts w:cs="Arial"/>
          <w:szCs w:val="22"/>
          <w:lang w:val="en-NZ"/>
        </w:rPr>
        <w:t>Dr Every-Palmer and Prof Ellis</w:t>
      </w:r>
      <w:r w:rsidRPr="0006550D">
        <w:rPr>
          <w:lang w:val="en-NZ"/>
        </w:rPr>
        <w:t xml:space="preserve"> were </w:t>
      </w:r>
      <w:r w:rsidR="00987913" w:rsidRPr="0006550D">
        <w:rPr>
          <w:lang w:val="en-NZ"/>
        </w:rPr>
        <w:t xml:space="preserve">present </w:t>
      </w:r>
      <w:r w:rsidRPr="0006550D">
        <w:rPr>
          <w:rFonts w:cs="Arial"/>
          <w:szCs w:val="22"/>
          <w:lang w:val="en-NZ"/>
        </w:rPr>
        <w:t xml:space="preserve">in person and Dr Inns was present by teleconference </w:t>
      </w:r>
      <w:r w:rsidR="00987913" w:rsidRPr="0006550D">
        <w:rPr>
          <w:lang w:val="en-NZ"/>
        </w:rPr>
        <w:t>for discussion of this application.</w:t>
      </w:r>
    </w:p>
    <w:p w14:paraId="1866D56D" w14:textId="77777777" w:rsidR="00987913" w:rsidRPr="00960BFE" w:rsidRDefault="00987913">
      <w:pPr>
        <w:autoSpaceDE w:val="0"/>
        <w:autoSpaceDN w:val="0"/>
        <w:adjustRightInd w:val="0"/>
        <w:rPr>
          <w:u w:val="single"/>
          <w:lang w:val="en-NZ"/>
        </w:rPr>
      </w:pPr>
    </w:p>
    <w:p w14:paraId="3C168460" w14:textId="77777777" w:rsidR="00E24E77" w:rsidRPr="00FD2B1E" w:rsidRDefault="00E24E77">
      <w:pPr>
        <w:autoSpaceDE w:val="0"/>
        <w:autoSpaceDN w:val="0"/>
        <w:adjustRightInd w:val="0"/>
        <w:rPr>
          <w:u w:val="single"/>
          <w:lang w:val="en-NZ"/>
        </w:rPr>
      </w:pPr>
      <w:r w:rsidRPr="00FD2B1E">
        <w:rPr>
          <w:u w:val="single"/>
          <w:lang w:val="en-NZ"/>
        </w:rPr>
        <w:t>Potential conflicts of interest</w:t>
      </w:r>
    </w:p>
    <w:p w14:paraId="46E11F2E" w14:textId="77777777" w:rsidR="00E24E77" w:rsidRPr="008869BB" w:rsidRDefault="00E24E77">
      <w:pPr>
        <w:autoSpaceDE w:val="0"/>
        <w:autoSpaceDN w:val="0"/>
        <w:adjustRightInd w:val="0"/>
        <w:rPr>
          <w:b/>
          <w:lang w:val="en-NZ"/>
        </w:rPr>
      </w:pPr>
    </w:p>
    <w:p w14:paraId="45760C6A" w14:textId="77777777"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14:paraId="5CC71D24" w14:textId="77777777" w:rsidR="00E24E77" w:rsidRPr="00960BFE" w:rsidRDefault="00E24E77">
      <w:pPr>
        <w:autoSpaceDE w:val="0"/>
        <w:autoSpaceDN w:val="0"/>
        <w:adjustRightInd w:val="0"/>
        <w:rPr>
          <w:lang w:val="en-NZ"/>
        </w:rPr>
      </w:pPr>
    </w:p>
    <w:p w14:paraId="5DB5D7BA" w14:textId="77777777" w:rsidR="00E24E77" w:rsidRPr="00960BFE" w:rsidRDefault="00E24E77">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14:paraId="2421D8C2" w14:textId="77777777" w:rsidR="00E24E77" w:rsidRPr="00960BFE" w:rsidRDefault="00E24E77">
      <w:pPr>
        <w:autoSpaceDE w:val="0"/>
        <w:autoSpaceDN w:val="0"/>
        <w:adjustRightInd w:val="0"/>
        <w:rPr>
          <w:lang w:val="en-NZ"/>
        </w:rPr>
      </w:pPr>
    </w:p>
    <w:p w14:paraId="41854A51" w14:textId="77777777" w:rsidR="00E24E77" w:rsidRPr="00FD2B1E" w:rsidRDefault="00E24E77">
      <w:pPr>
        <w:autoSpaceDE w:val="0"/>
        <w:autoSpaceDN w:val="0"/>
        <w:adjustRightInd w:val="0"/>
        <w:rPr>
          <w:u w:val="single"/>
          <w:lang w:val="en-NZ"/>
        </w:rPr>
      </w:pPr>
      <w:r w:rsidRPr="00960BFE">
        <w:rPr>
          <w:u w:val="single"/>
          <w:lang w:val="en-NZ"/>
        </w:rPr>
        <w:t>Summary of ethical issues</w:t>
      </w:r>
    </w:p>
    <w:p w14:paraId="3180D5FA" w14:textId="77777777" w:rsidR="00E24E77" w:rsidRPr="008869BB" w:rsidRDefault="00E24E77">
      <w:pPr>
        <w:autoSpaceDE w:val="0"/>
        <w:autoSpaceDN w:val="0"/>
        <w:adjustRightInd w:val="0"/>
        <w:rPr>
          <w:b/>
          <w:lang w:val="en-NZ"/>
        </w:rPr>
      </w:pPr>
    </w:p>
    <w:p w14:paraId="369D956A" w14:textId="77777777" w:rsidR="00E24E77" w:rsidRDefault="00E24E77">
      <w:pPr>
        <w:autoSpaceDE w:val="0"/>
        <w:autoSpaceDN w:val="0"/>
        <w:adjustRightInd w:val="0"/>
        <w:rPr>
          <w:lang w:val="en-NZ"/>
        </w:rPr>
      </w:pPr>
      <w:r w:rsidRPr="00960BFE">
        <w:rPr>
          <w:lang w:val="en-NZ"/>
        </w:rPr>
        <w:t xml:space="preserve">The main ethical issues considered by the Committee were as follows. </w:t>
      </w:r>
    </w:p>
    <w:p w14:paraId="5679C2D2" w14:textId="77777777" w:rsidR="00E24E77" w:rsidRPr="0008138C" w:rsidRDefault="00E24E77" w:rsidP="0008138C">
      <w:pPr>
        <w:spacing w:before="80" w:after="80"/>
        <w:rPr>
          <w:rFonts w:cs="Arial"/>
          <w:szCs w:val="22"/>
          <w:lang w:val="en-NZ"/>
        </w:rPr>
      </w:pPr>
    </w:p>
    <w:p w14:paraId="1833DECA" w14:textId="670E6101" w:rsidR="00B354A8" w:rsidRPr="0008138C" w:rsidRDefault="0046777A" w:rsidP="0008138C">
      <w:pPr>
        <w:pStyle w:val="ListParagraph"/>
        <w:numPr>
          <w:ilvl w:val="0"/>
          <w:numId w:val="49"/>
        </w:numPr>
        <w:spacing w:before="80" w:after="80"/>
        <w:rPr>
          <w:rFonts w:cs="Arial"/>
          <w:szCs w:val="22"/>
          <w:lang w:val="en-NZ"/>
        </w:rPr>
      </w:pPr>
      <w:r>
        <w:rPr>
          <w:rFonts w:cs="Arial"/>
          <w:szCs w:val="22"/>
          <w:lang w:val="en-NZ"/>
        </w:rPr>
        <w:t>The committee noted that t</w:t>
      </w:r>
      <w:r w:rsidR="0008138C">
        <w:rPr>
          <w:rFonts w:cs="Arial"/>
          <w:szCs w:val="22"/>
          <w:lang w:val="en-NZ"/>
        </w:rPr>
        <w:t>his study will look</w:t>
      </w:r>
      <w:r w:rsidR="00B354A8">
        <w:rPr>
          <w:rFonts w:cs="Arial"/>
          <w:szCs w:val="22"/>
          <w:lang w:val="en-NZ"/>
        </w:rPr>
        <w:t xml:space="preserve"> at patients on Cloz</w:t>
      </w:r>
      <w:r w:rsidR="0008138C">
        <w:rPr>
          <w:rFonts w:cs="Arial"/>
          <w:szCs w:val="22"/>
          <w:lang w:val="en-NZ"/>
        </w:rPr>
        <w:t xml:space="preserve">apine because it can cause bowel motility problems and this particular population is at risk. Participants will swallow a ‘smart pill’, which is a wireless motility capsule and be monitored for a week.  </w:t>
      </w:r>
    </w:p>
    <w:p w14:paraId="18F69F76" w14:textId="3B4E8CD6" w:rsidR="00B354A8" w:rsidRPr="00F355D4" w:rsidRDefault="0006550D" w:rsidP="0008138C">
      <w:pPr>
        <w:pStyle w:val="ListParagraph"/>
        <w:numPr>
          <w:ilvl w:val="0"/>
          <w:numId w:val="49"/>
        </w:numPr>
        <w:spacing w:before="80" w:after="80"/>
        <w:rPr>
          <w:rFonts w:cs="Arial"/>
          <w:szCs w:val="22"/>
          <w:lang w:val="en-NZ"/>
        </w:rPr>
      </w:pPr>
      <w:r>
        <w:rPr>
          <w:rFonts w:cs="Arial"/>
          <w:szCs w:val="22"/>
          <w:lang w:val="en-NZ"/>
        </w:rPr>
        <w:t xml:space="preserve">Dr Every Palmer noted that she had been interested in this issue since </w:t>
      </w:r>
      <w:r w:rsidR="00B354A8">
        <w:rPr>
          <w:rFonts w:cs="Arial"/>
          <w:szCs w:val="22"/>
          <w:lang w:val="en-NZ"/>
        </w:rPr>
        <w:t xml:space="preserve">2005 </w:t>
      </w:r>
      <w:r>
        <w:rPr>
          <w:rFonts w:cs="Arial"/>
          <w:szCs w:val="22"/>
          <w:lang w:val="en-NZ"/>
        </w:rPr>
        <w:t>when she had a patient on Clozapine who died of bowel-related probl</w:t>
      </w:r>
      <w:r w:rsidR="00A2695E">
        <w:rPr>
          <w:rFonts w:cs="Arial"/>
          <w:szCs w:val="22"/>
          <w:lang w:val="en-NZ"/>
        </w:rPr>
        <w:t>ems</w:t>
      </w:r>
      <w:r w:rsidR="0046777A">
        <w:rPr>
          <w:rFonts w:cs="Arial"/>
          <w:szCs w:val="22"/>
          <w:lang w:val="en-NZ"/>
        </w:rPr>
        <w:t xml:space="preserve">. </w:t>
      </w:r>
      <w:r w:rsidR="00A2695E">
        <w:rPr>
          <w:rFonts w:cs="Arial"/>
          <w:szCs w:val="22"/>
          <w:lang w:val="en-NZ"/>
        </w:rPr>
        <w:t>Little</w:t>
      </w:r>
      <w:r w:rsidR="00B354A8">
        <w:rPr>
          <w:rFonts w:cs="Arial"/>
          <w:szCs w:val="22"/>
          <w:lang w:val="en-NZ"/>
        </w:rPr>
        <w:t xml:space="preserve"> </w:t>
      </w:r>
      <w:r w:rsidR="0046777A">
        <w:rPr>
          <w:rFonts w:cs="Arial"/>
          <w:szCs w:val="22"/>
          <w:lang w:val="en-NZ"/>
        </w:rPr>
        <w:t xml:space="preserve">is currently </w:t>
      </w:r>
      <w:r w:rsidR="00B354A8">
        <w:rPr>
          <w:rFonts w:cs="Arial"/>
          <w:szCs w:val="22"/>
          <w:lang w:val="en-NZ"/>
        </w:rPr>
        <w:t>know</w:t>
      </w:r>
      <w:r w:rsidR="00A2695E">
        <w:rPr>
          <w:rFonts w:cs="Arial"/>
          <w:szCs w:val="22"/>
          <w:lang w:val="en-NZ"/>
        </w:rPr>
        <w:t>n</w:t>
      </w:r>
      <w:r w:rsidR="00B354A8">
        <w:rPr>
          <w:rFonts w:cs="Arial"/>
          <w:szCs w:val="22"/>
          <w:lang w:val="en-NZ"/>
        </w:rPr>
        <w:t xml:space="preserve"> about </w:t>
      </w:r>
      <w:r w:rsidR="00A2695E">
        <w:rPr>
          <w:rFonts w:cs="Arial"/>
          <w:szCs w:val="22"/>
          <w:lang w:val="en-NZ"/>
        </w:rPr>
        <w:t xml:space="preserve">the </w:t>
      </w:r>
      <w:r w:rsidR="00A107F3">
        <w:rPr>
          <w:rFonts w:cs="Arial"/>
          <w:szCs w:val="22"/>
          <w:lang w:val="en-NZ"/>
        </w:rPr>
        <w:t xml:space="preserve">gastrointestinal </w:t>
      </w:r>
      <w:r w:rsidR="00B354A8">
        <w:rPr>
          <w:rFonts w:cs="Arial"/>
          <w:szCs w:val="22"/>
          <w:lang w:val="en-NZ"/>
        </w:rPr>
        <w:t>side-effects</w:t>
      </w:r>
      <w:r w:rsidR="00A2695E">
        <w:rPr>
          <w:rFonts w:cs="Arial"/>
          <w:szCs w:val="22"/>
          <w:lang w:val="en-NZ"/>
        </w:rPr>
        <w:t xml:space="preserve"> of Clozapine</w:t>
      </w:r>
      <w:r w:rsidR="00B354A8">
        <w:rPr>
          <w:rFonts w:cs="Arial"/>
          <w:szCs w:val="22"/>
          <w:lang w:val="en-NZ"/>
        </w:rPr>
        <w:t xml:space="preserve">. </w:t>
      </w:r>
      <w:r>
        <w:rPr>
          <w:rFonts w:cs="Arial"/>
          <w:szCs w:val="22"/>
          <w:lang w:val="en-NZ"/>
        </w:rPr>
        <w:t>The</w:t>
      </w:r>
      <w:r w:rsidR="00B354A8">
        <w:rPr>
          <w:rFonts w:cs="Arial"/>
          <w:szCs w:val="22"/>
          <w:lang w:val="en-NZ"/>
        </w:rPr>
        <w:t xml:space="preserve"> cohort</w:t>
      </w:r>
      <w:r>
        <w:rPr>
          <w:rFonts w:cs="Arial"/>
          <w:szCs w:val="22"/>
          <w:lang w:val="en-NZ"/>
        </w:rPr>
        <w:t xml:space="preserve"> in this study will be</w:t>
      </w:r>
      <w:r w:rsidR="00A107F3">
        <w:rPr>
          <w:rFonts w:cs="Arial"/>
          <w:szCs w:val="22"/>
          <w:lang w:val="en-NZ"/>
        </w:rPr>
        <w:t xml:space="preserve"> living on </w:t>
      </w:r>
      <w:proofErr w:type="spellStart"/>
      <w:r w:rsidR="00A107F3">
        <w:rPr>
          <w:rFonts w:cs="Arial"/>
          <w:szCs w:val="22"/>
          <w:lang w:val="en-NZ"/>
        </w:rPr>
        <w:t>Ratonga</w:t>
      </w:r>
      <w:proofErr w:type="spellEnd"/>
      <w:r w:rsidR="00A107F3">
        <w:rPr>
          <w:rFonts w:cs="Arial"/>
          <w:szCs w:val="22"/>
          <w:lang w:val="en-NZ"/>
        </w:rPr>
        <w:t xml:space="preserve"> </w:t>
      </w:r>
      <w:proofErr w:type="spellStart"/>
      <w:r w:rsidR="00A107F3">
        <w:rPr>
          <w:rFonts w:cs="Arial"/>
          <w:szCs w:val="22"/>
          <w:lang w:val="en-NZ"/>
        </w:rPr>
        <w:t>Rua</w:t>
      </w:r>
      <w:proofErr w:type="spellEnd"/>
      <w:r w:rsidR="00A107F3">
        <w:rPr>
          <w:rFonts w:cs="Arial"/>
          <w:szCs w:val="22"/>
          <w:lang w:val="en-NZ"/>
        </w:rPr>
        <w:t xml:space="preserve"> o </w:t>
      </w:r>
      <w:proofErr w:type="spellStart"/>
      <w:r w:rsidR="00A107F3">
        <w:rPr>
          <w:rFonts w:cs="Arial"/>
          <w:szCs w:val="22"/>
          <w:lang w:val="en-NZ"/>
        </w:rPr>
        <w:t>Porirua</w:t>
      </w:r>
      <w:proofErr w:type="spellEnd"/>
      <w:r w:rsidR="00A107F3">
        <w:rPr>
          <w:rFonts w:cs="Arial"/>
          <w:szCs w:val="22"/>
          <w:lang w:val="en-NZ"/>
        </w:rPr>
        <w:t xml:space="preserve"> campus</w:t>
      </w:r>
      <w:r>
        <w:rPr>
          <w:rFonts w:cs="Arial"/>
          <w:szCs w:val="22"/>
          <w:lang w:val="en-NZ"/>
        </w:rPr>
        <w:t xml:space="preserve"> and will be</w:t>
      </w:r>
      <w:r w:rsidR="00B354A8">
        <w:rPr>
          <w:rFonts w:cs="Arial"/>
          <w:szCs w:val="22"/>
          <w:lang w:val="en-NZ"/>
        </w:rPr>
        <w:t xml:space="preserve"> offer</w:t>
      </w:r>
      <w:r>
        <w:rPr>
          <w:rFonts w:cs="Arial"/>
          <w:szCs w:val="22"/>
          <w:lang w:val="en-NZ"/>
        </w:rPr>
        <w:t>ed</w:t>
      </w:r>
      <w:r w:rsidR="00B354A8">
        <w:rPr>
          <w:rFonts w:cs="Arial"/>
          <w:szCs w:val="22"/>
          <w:lang w:val="en-NZ"/>
        </w:rPr>
        <w:t xml:space="preserve"> part</w:t>
      </w:r>
      <w:r>
        <w:rPr>
          <w:rFonts w:cs="Arial"/>
          <w:szCs w:val="22"/>
          <w:lang w:val="en-NZ"/>
        </w:rPr>
        <w:t xml:space="preserve">icipation </w:t>
      </w:r>
      <w:r w:rsidR="0046777A">
        <w:rPr>
          <w:rFonts w:cs="Arial"/>
          <w:szCs w:val="22"/>
          <w:lang w:val="en-NZ"/>
        </w:rPr>
        <w:t xml:space="preserve">in the study which requires them to </w:t>
      </w:r>
      <w:r>
        <w:rPr>
          <w:rFonts w:cs="Arial"/>
          <w:szCs w:val="22"/>
          <w:lang w:val="en-NZ"/>
        </w:rPr>
        <w:t xml:space="preserve">take </w:t>
      </w:r>
      <w:r w:rsidR="0046777A">
        <w:rPr>
          <w:rFonts w:cs="Arial"/>
          <w:szCs w:val="22"/>
          <w:lang w:val="en-NZ"/>
        </w:rPr>
        <w:t xml:space="preserve">a </w:t>
      </w:r>
      <w:r>
        <w:rPr>
          <w:rFonts w:cs="Arial"/>
          <w:szCs w:val="22"/>
          <w:lang w:val="en-NZ"/>
        </w:rPr>
        <w:t>smart pill which relay</w:t>
      </w:r>
      <w:r w:rsidR="00B354A8">
        <w:rPr>
          <w:rFonts w:cs="Arial"/>
          <w:szCs w:val="22"/>
          <w:lang w:val="en-NZ"/>
        </w:rPr>
        <w:t xml:space="preserve">s </w:t>
      </w:r>
      <w:r w:rsidR="00B354A8" w:rsidRPr="00F355D4">
        <w:rPr>
          <w:rFonts w:cs="Arial"/>
          <w:szCs w:val="22"/>
          <w:lang w:val="en-NZ"/>
        </w:rPr>
        <w:t>info</w:t>
      </w:r>
      <w:r w:rsidRPr="00F355D4">
        <w:rPr>
          <w:rFonts w:cs="Arial"/>
          <w:szCs w:val="22"/>
          <w:lang w:val="en-NZ"/>
        </w:rPr>
        <w:t>rmation</w:t>
      </w:r>
      <w:r w:rsidR="00B354A8" w:rsidRPr="00F355D4">
        <w:rPr>
          <w:rFonts w:cs="Arial"/>
          <w:szCs w:val="22"/>
          <w:lang w:val="en-NZ"/>
        </w:rPr>
        <w:t xml:space="preserve"> on </w:t>
      </w:r>
      <w:r w:rsidRPr="00F355D4">
        <w:rPr>
          <w:rFonts w:cs="Arial"/>
          <w:szCs w:val="22"/>
          <w:lang w:val="en-NZ"/>
        </w:rPr>
        <w:t xml:space="preserve">temperature, </w:t>
      </w:r>
      <w:r w:rsidR="00B354A8" w:rsidRPr="00F355D4">
        <w:rPr>
          <w:rFonts w:cs="Arial"/>
          <w:szCs w:val="22"/>
          <w:lang w:val="en-NZ"/>
        </w:rPr>
        <w:t>pressur</w:t>
      </w:r>
      <w:r w:rsidRPr="00F355D4">
        <w:rPr>
          <w:rFonts w:cs="Arial"/>
          <w:szCs w:val="22"/>
          <w:lang w:val="en-NZ"/>
        </w:rPr>
        <w:t>e</w:t>
      </w:r>
      <w:r w:rsidR="00B354A8" w:rsidRPr="00F355D4">
        <w:rPr>
          <w:rFonts w:cs="Arial"/>
          <w:szCs w:val="22"/>
          <w:lang w:val="en-NZ"/>
        </w:rPr>
        <w:t xml:space="preserve"> and </w:t>
      </w:r>
      <w:r w:rsidR="0008138C" w:rsidRPr="00F355D4">
        <w:rPr>
          <w:rFonts w:cs="Arial"/>
          <w:szCs w:val="22"/>
          <w:lang w:val="en-NZ"/>
        </w:rPr>
        <w:t>intraluminal pH as it moves through the GI tract</w:t>
      </w:r>
      <w:r w:rsidR="00B354A8" w:rsidRPr="00F355D4">
        <w:rPr>
          <w:rFonts w:cs="Arial"/>
          <w:szCs w:val="22"/>
          <w:lang w:val="en-NZ"/>
        </w:rPr>
        <w:t xml:space="preserve">. </w:t>
      </w:r>
      <w:r w:rsidR="00581449" w:rsidRPr="00F355D4">
        <w:rPr>
          <w:rFonts w:cs="Arial"/>
          <w:szCs w:val="22"/>
          <w:lang w:val="en-NZ"/>
        </w:rPr>
        <w:t>Participants will wear a data recorder</w:t>
      </w:r>
      <w:r w:rsidR="00B354A8" w:rsidRPr="00F355D4">
        <w:rPr>
          <w:rFonts w:cs="Arial"/>
          <w:szCs w:val="22"/>
          <w:lang w:val="en-NZ"/>
        </w:rPr>
        <w:t xml:space="preserve"> </w:t>
      </w:r>
      <w:r w:rsidR="0046777A">
        <w:rPr>
          <w:rFonts w:cs="Arial"/>
          <w:szCs w:val="22"/>
          <w:lang w:val="en-NZ"/>
        </w:rPr>
        <w:t>on a lanyard</w:t>
      </w:r>
      <w:r w:rsidR="00A2695E" w:rsidRPr="00F355D4">
        <w:rPr>
          <w:rFonts w:cs="Arial"/>
          <w:szCs w:val="22"/>
          <w:lang w:val="en-NZ"/>
        </w:rPr>
        <w:t xml:space="preserve"> </w:t>
      </w:r>
      <w:r w:rsidR="0046777A">
        <w:rPr>
          <w:rFonts w:cs="Arial"/>
          <w:szCs w:val="22"/>
          <w:lang w:val="en-NZ"/>
        </w:rPr>
        <w:t xml:space="preserve">for </w:t>
      </w:r>
      <w:r w:rsidR="00A2695E" w:rsidRPr="00F355D4">
        <w:rPr>
          <w:rFonts w:cs="Arial"/>
          <w:szCs w:val="22"/>
          <w:lang w:val="en-NZ"/>
        </w:rPr>
        <w:t>four days and</w:t>
      </w:r>
      <w:r w:rsidR="00581449" w:rsidRPr="00F355D4">
        <w:rPr>
          <w:rFonts w:cs="Arial"/>
          <w:szCs w:val="22"/>
          <w:lang w:val="en-NZ"/>
        </w:rPr>
        <w:t xml:space="preserve"> up to a week if </w:t>
      </w:r>
      <w:r w:rsidR="0046777A">
        <w:rPr>
          <w:rFonts w:cs="Arial"/>
          <w:szCs w:val="22"/>
          <w:lang w:val="en-NZ"/>
        </w:rPr>
        <w:t>the pill is</w:t>
      </w:r>
      <w:r w:rsidR="00A2695E" w:rsidRPr="00F355D4">
        <w:rPr>
          <w:rFonts w:cs="Arial"/>
          <w:szCs w:val="22"/>
          <w:lang w:val="en-NZ"/>
        </w:rPr>
        <w:t xml:space="preserve"> </w:t>
      </w:r>
      <w:r w:rsidR="00B354A8" w:rsidRPr="00F355D4">
        <w:rPr>
          <w:rFonts w:cs="Arial"/>
          <w:szCs w:val="22"/>
          <w:lang w:val="en-NZ"/>
        </w:rPr>
        <w:t>taking longer to progress</w:t>
      </w:r>
      <w:r w:rsidR="0046777A">
        <w:rPr>
          <w:rFonts w:cs="Arial"/>
          <w:szCs w:val="22"/>
          <w:lang w:val="en-NZ"/>
        </w:rPr>
        <w:t xml:space="preserve"> through the GI tract</w:t>
      </w:r>
      <w:r w:rsidR="00B354A8" w:rsidRPr="00F355D4">
        <w:rPr>
          <w:rFonts w:cs="Arial"/>
          <w:szCs w:val="22"/>
          <w:lang w:val="en-NZ"/>
        </w:rPr>
        <w:t xml:space="preserve">. </w:t>
      </w:r>
    </w:p>
    <w:p w14:paraId="48502E8F" w14:textId="71E21EA0" w:rsidR="00B354A8" w:rsidRPr="00F355D4" w:rsidRDefault="00B354A8" w:rsidP="00CA7E7E">
      <w:pPr>
        <w:pStyle w:val="ListParagraph"/>
        <w:numPr>
          <w:ilvl w:val="0"/>
          <w:numId w:val="49"/>
        </w:numPr>
        <w:spacing w:before="80" w:after="80"/>
        <w:rPr>
          <w:rFonts w:cs="Arial"/>
          <w:szCs w:val="22"/>
          <w:lang w:val="en-NZ"/>
        </w:rPr>
      </w:pPr>
      <w:r w:rsidRPr="00F355D4">
        <w:rPr>
          <w:rFonts w:cs="Arial"/>
          <w:szCs w:val="22"/>
          <w:lang w:val="en-NZ"/>
        </w:rPr>
        <w:t xml:space="preserve">About 50 percent </w:t>
      </w:r>
      <w:r w:rsidR="00A2695E" w:rsidRPr="00F355D4">
        <w:rPr>
          <w:rFonts w:cs="Arial"/>
          <w:szCs w:val="22"/>
          <w:lang w:val="en-NZ"/>
        </w:rPr>
        <w:t xml:space="preserve">of mental health patients </w:t>
      </w:r>
      <w:r w:rsidR="008C4BA0">
        <w:rPr>
          <w:rFonts w:cs="Arial"/>
          <w:szCs w:val="22"/>
          <w:lang w:val="en-NZ"/>
        </w:rPr>
        <w:t xml:space="preserve">in </w:t>
      </w:r>
      <w:proofErr w:type="spellStart"/>
      <w:r w:rsidR="008C4BA0">
        <w:rPr>
          <w:rFonts w:cs="Arial"/>
          <w:szCs w:val="22"/>
          <w:lang w:val="en-NZ"/>
        </w:rPr>
        <w:t>Ratonga</w:t>
      </w:r>
      <w:proofErr w:type="spellEnd"/>
      <w:r w:rsidR="008C4BA0">
        <w:rPr>
          <w:rFonts w:cs="Arial"/>
          <w:szCs w:val="22"/>
          <w:lang w:val="en-NZ"/>
        </w:rPr>
        <w:t xml:space="preserve"> </w:t>
      </w:r>
      <w:proofErr w:type="spellStart"/>
      <w:r w:rsidR="008C4BA0">
        <w:rPr>
          <w:rFonts w:cs="Arial"/>
          <w:szCs w:val="22"/>
          <w:lang w:val="en-NZ"/>
        </w:rPr>
        <w:t>Rua</w:t>
      </w:r>
      <w:proofErr w:type="spellEnd"/>
      <w:r w:rsidR="008C4BA0">
        <w:rPr>
          <w:rFonts w:cs="Arial"/>
          <w:szCs w:val="22"/>
          <w:lang w:val="en-NZ"/>
        </w:rPr>
        <w:t xml:space="preserve"> campus Rehabilitation and F</w:t>
      </w:r>
      <w:r w:rsidR="00A107F3">
        <w:rPr>
          <w:rFonts w:cs="Arial"/>
          <w:szCs w:val="22"/>
          <w:lang w:val="en-NZ"/>
        </w:rPr>
        <w:t xml:space="preserve">orensic </w:t>
      </w:r>
      <w:r w:rsidR="008C4BA0">
        <w:rPr>
          <w:rFonts w:cs="Arial"/>
          <w:szCs w:val="22"/>
          <w:lang w:val="en-NZ"/>
        </w:rPr>
        <w:t>S</w:t>
      </w:r>
      <w:r w:rsidR="00A107F3">
        <w:rPr>
          <w:rFonts w:cs="Arial"/>
          <w:szCs w:val="22"/>
          <w:lang w:val="en-NZ"/>
        </w:rPr>
        <w:t xml:space="preserve">ervices </w:t>
      </w:r>
      <w:r w:rsidR="00A2695E" w:rsidRPr="00F355D4">
        <w:rPr>
          <w:rFonts w:cs="Arial"/>
          <w:szCs w:val="22"/>
          <w:lang w:val="en-NZ"/>
        </w:rPr>
        <w:t xml:space="preserve">are </w:t>
      </w:r>
      <w:r w:rsidRPr="00F355D4">
        <w:rPr>
          <w:rFonts w:cs="Arial"/>
          <w:szCs w:val="22"/>
          <w:lang w:val="en-NZ"/>
        </w:rPr>
        <w:t>pres</w:t>
      </w:r>
      <w:r w:rsidR="00A2695E" w:rsidRPr="00F355D4">
        <w:rPr>
          <w:rFonts w:cs="Arial"/>
          <w:szCs w:val="22"/>
          <w:lang w:val="en-NZ"/>
        </w:rPr>
        <w:t xml:space="preserve">cribed clozapine. </w:t>
      </w:r>
      <w:r w:rsidRPr="00F355D4">
        <w:rPr>
          <w:rFonts w:cs="Arial"/>
          <w:szCs w:val="22"/>
          <w:lang w:val="en-NZ"/>
        </w:rPr>
        <w:t xml:space="preserve"> </w:t>
      </w:r>
      <w:r w:rsidR="00A2695E" w:rsidRPr="00F355D4">
        <w:rPr>
          <w:rFonts w:cs="Arial"/>
          <w:szCs w:val="22"/>
          <w:lang w:val="en-NZ"/>
        </w:rPr>
        <w:t>Dr Every-Palmer advised that it is currently the best antipsychotic treatment</w:t>
      </w:r>
      <w:r w:rsidRPr="00F355D4">
        <w:rPr>
          <w:rFonts w:cs="Arial"/>
          <w:szCs w:val="22"/>
          <w:lang w:val="en-NZ"/>
        </w:rPr>
        <w:t xml:space="preserve"> for an illness that has not responded to other </w:t>
      </w:r>
      <w:r w:rsidR="00A2695E" w:rsidRPr="00F355D4">
        <w:rPr>
          <w:rFonts w:cs="Arial"/>
          <w:szCs w:val="22"/>
          <w:lang w:val="en-NZ"/>
        </w:rPr>
        <w:t xml:space="preserve">available </w:t>
      </w:r>
      <w:r w:rsidRPr="00F355D4">
        <w:rPr>
          <w:rFonts w:cs="Arial"/>
          <w:szCs w:val="22"/>
          <w:lang w:val="en-NZ"/>
        </w:rPr>
        <w:t xml:space="preserve">treatment. </w:t>
      </w:r>
    </w:p>
    <w:p w14:paraId="58D0B785" w14:textId="69BB0FFB" w:rsidR="00B354A8" w:rsidRPr="007E1042" w:rsidRDefault="00A2695E" w:rsidP="007E1042">
      <w:pPr>
        <w:pStyle w:val="ListParagraph"/>
        <w:numPr>
          <w:ilvl w:val="0"/>
          <w:numId w:val="49"/>
        </w:numPr>
        <w:spacing w:before="80" w:after="80"/>
        <w:rPr>
          <w:rFonts w:cs="Arial"/>
          <w:szCs w:val="22"/>
          <w:lang w:val="en-NZ"/>
        </w:rPr>
      </w:pPr>
      <w:r w:rsidRPr="007E1042">
        <w:rPr>
          <w:rFonts w:cs="Arial"/>
          <w:szCs w:val="22"/>
          <w:lang w:val="en-NZ"/>
        </w:rPr>
        <w:t xml:space="preserve">Prof Ellis explained </w:t>
      </w:r>
      <w:r w:rsidR="0046777A" w:rsidRPr="007E1042">
        <w:rPr>
          <w:rFonts w:cs="Arial"/>
          <w:szCs w:val="22"/>
          <w:lang w:val="en-NZ"/>
        </w:rPr>
        <w:t>that</w:t>
      </w:r>
      <w:r w:rsidRPr="007E1042">
        <w:rPr>
          <w:rFonts w:cs="Arial"/>
          <w:szCs w:val="22"/>
          <w:lang w:val="en-NZ"/>
        </w:rPr>
        <w:t xml:space="preserve"> Clozapine can kill</w:t>
      </w:r>
      <w:r w:rsidR="00B354A8" w:rsidRPr="007E1042">
        <w:rPr>
          <w:rFonts w:cs="Arial"/>
          <w:szCs w:val="22"/>
          <w:lang w:val="en-NZ"/>
        </w:rPr>
        <w:t xml:space="preserve"> people</w:t>
      </w:r>
      <w:r w:rsidRPr="007E1042">
        <w:rPr>
          <w:rFonts w:cs="Arial"/>
          <w:szCs w:val="22"/>
          <w:lang w:val="en-NZ"/>
        </w:rPr>
        <w:t xml:space="preserve"> </w:t>
      </w:r>
      <w:r w:rsidR="0046777A" w:rsidRPr="007E1042">
        <w:rPr>
          <w:rFonts w:cs="Arial"/>
          <w:szCs w:val="22"/>
          <w:lang w:val="en-NZ"/>
        </w:rPr>
        <w:t xml:space="preserve">by inhibiting bowel movement. Severe constipation can cause rupture of the bowel and </w:t>
      </w:r>
      <w:r w:rsidRPr="007E1042">
        <w:rPr>
          <w:rFonts w:cs="Arial"/>
          <w:szCs w:val="22"/>
          <w:lang w:val="en-NZ"/>
        </w:rPr>
        <w:t xml:space="preserve">peritonitis. </w:t>
      </w:r>
      <w:r w:rsidR="007E1042" w:rsidRPr="007E1042">
        <w:rPr>
          <w:rFonts w:cs="Arial"/>
          <w:szCs w:val="22"/>
          <w:lang w:val="en-NZ"/>
        </w:rPr>
        <w:t xml:space="preserve">There is little information about which parts of the GI tract are affected by Clozapine. This </w:t>
      </w:r>
      <w:r w:rsidR="00F355D4" w:rsidRPr="007E1042">
        <w:rPr>
          <w:rFonts w:cs="Arial"/>
          <w:szCs w:val="22"/>
          <w:lang w:val="en-NZ"/>
        </w:rPr>
        <w:t xml:space="preserve">research </w:t>
      </w:r>
      <w:r w:rsidR="007E1042" w:rsidRPr="007E1042">
        <w:rPr>
          <w:rFonts w:cs="Arial"/>
          <w:szCs w:val="22"/>
          <w:lang w:val="en-NZ"/>
        </w:rPr>
        <w:t>will address that and may lead to interventions that will reduce the numbe</w:t>
      </w:r>
      <w:r w:rsidR="00D91230">
        <w:rPr>
          <w:rFonts w:cs="Arial"/>
          <w:szCs w:val="22"/>
          <w:lang w:val="en-NZ"/>
        </w:rPr>
        <w:t xml:space="preserve">r of deaths from Clozapine </w:t>
      </w:r>
      <w:r w:rsidR="007E1042">
        <w:rPr>
          <w:rFonts w:cs="Arial"/>
          <w:szCs w:val="22"/>
          <w:lang w:val="en-NZ"/>
        </w:rPr>
        <w:t>f</w:t>
      </w:r>
      <w:r w:rsidR="007E1042" w:rsidRPr="007E1042">
        <w:rPr>
          <w:rFonts w:cs="Arial"/>
          <w:szCs w:val="22"/>
          <w:lang w:val="en-NZ"/>
        </w:rPr>
        <w:t xml:space="preserve">rom </w:t>
      </w:r>
      <w:r w:rsidR="007E1042">
        <w:rPr>
          <w:rFonts w:cs="Arial"/>
          <w:szCs w:val="22"/>
          <w:lang w:val="en-NZ"/>
        </w:rPr>
        <w:t>bowel hypo-motil</w:t>
      </w:r>
      <w:r w:rsidR="00D91230">
        <w:rPr>
          <w:rFonts w:cs="Arial"/>
          <w:szCs w:val="22"/>
          <w:lang w:val="en-NZ"/>
        </w:rPr>
        <w:t>i</w:t>
      </w:r>
      <w:r w:rsidR="007E1042">
        <w:rPr>
          <w:rFonts w:cs="Arial"/>
          <w:szCs w:val="22"/>
          <w:lang w:val="en-NZ"/>
        </w:rPr>
        <w:t>ty.</w:t>
      </w:r>
      <w:r w:rsidR="00D91230">
        <w:rPr>
          <w:rFonts w:cs="Arial"/>
          <w:szCs w:val="22"/>
          <w:lang w:val="en-NZ"/>
        </w:rPr>
        <w:t xml:space="preserve"> </w:t>
      </w:r>
      <w:r w:rsidR="00F70B2D" w:rsidRPr="007E1042">
        <w:rPr>
          <w:rFonts w:cs="Arial"/>
          <w:szCs w:val="22"/>
          <w:lang w:val="en-NZ"/>
        </w:rPr>
        <w:t>Dr Every-Palmer explained that there is a significant burden in terms of m</w:t>
      </w:r>
      <w:r w:rsidR="00B354A8" w:rsidRPr="007E1042">
        <w:rPr>
          <w:rFonts w:cs="Arial"/>
          <w:szCs w:val="22"/>
          <w:lang w:val="en-NZ"/>
        </w:rPr>
        <w:t>orbidity as</w:t>
      </w:r>
      <w:r w:rsidRPr="007E1042">
        <w:rPr>
          <w:rFonts w:cs="Arial"/>
          <w:szCs w:val="22"/>
          <w:lang w:val="en-NZ"/>
        </w:rPr>
        <w:t xml:space="preserve"> well as mortality</w:t>
      </w:r>
      <w:r w:rsidR="00F70B2D" w:rsidRPr="007E1042">
        <w:rPr>
          <w:rFonts w:cs="Arial"/>
          <w:szCs w:val="22"/>
          <w:lang w:val="en-NZ"/>
        </w:rPr>
        <w:t xml:space="preserve"> when people are taken off Clozapine.  It is an effective</w:t>
      </w:r>
      <w:r w:rsidRPr="007E1042">
        <w:rPr>
          <w:rFonts w:cs="Arial"/>
          <w:szCs w:val="22"/>
          <w:lang w:val="en-NZ"/>
        </w:rPr>
        <w:t xml:space="preserve"> treatment</w:t>
      </w:r>
      <w:r w:rsidR="00F70B2D" w:rsidRPr="007E1042">
        <w:rPr>
          <w:rFonts w:cs="Arial"/>
          <w:szCs w:val="22"/>
          <w:lang w:val="en-NZ"/>
        </w:rPr>
        <w:t xml:space="preserve"> and stopping it will mean that people</w:t>
      </w:r>
      <w:r w:rsidR="00DA6C59" w:rsidRPr="007E1042">
        <w:rPr>
          <w:rFonts w:cs="Arial"/>
          <w:szCs w:val="22"/>
          <w:lang w:val="en-NZ"/>
        </w:rPr>
        <w:t xml:space="preserve"> will go </w:t>
      </w:r>
      <w:r w:rsidR="00B354A8" w:rsidRPr="007E1042">
        <w:rPr>
          <w:rFonts w:cs="Arial"/>
          <w:szCs w:val="22"/>
          <w:lang w:val="en-NZ"/>
        </w:rPr>
        <w:t>back to</w:t>
      </w:r>
      <w:r w:rsidR="00DA6C59" w:rsidRPr="007E1042">
        <w:rPr>
          <w:rFonts w:cs="Arial"/>
          <w:szCs w:val="22"/>
          <w:lang w:val="en-NZ"/>
        </w:rPr>
        <w:t xml:space="preserve"> experiencing</w:t>
      </w:r>
      <w:r w:rsidR="00B354A8" w:rsidRPr="007E1042">
        <w:rPr>
          <w:rFonts w:cs="Arial"/>
          <w:szCs w:val="22"/>
          <w:lang w:val="en-NZ"/>
        </w:rPr>
        <w:t xml:space="preserve"> psychosis. Overall</w:t>
      </w:r>
      <w:r w:rsidR="00DA6C59" w:rsidRPr="007E1042">
        <w:rPr>
          <w:rFonts w:cs="Arial"/>
          <w:szCs w:val="22"/>
          <w:lang w:val="en-NZ"/>
        </w:rPr>
        <w:t xml:space="preserve"> Clozapine improves life expectancy and people </w:t>
      </w:r>
      <w:r w:rsidR="00B354A8" w:rsidRPr="007E1042">
        <w:rPr>
          <w:rFonts w:cs="Arial"/>
          <w:szCs w:val="22"/>
          <w:lang w:val="en-NZ"/>
        </w:rPr>
        <w:t>have</w:t>
      </w:r>
      <w:r w:rsidR="00DA6C59" w:rsidRPr="007E1042">
        <w:rPr>
          <w:rFonts w:cs="Arial"/>
          <w:szCs w:val="22"/>
          <w:lang w:val="en-NZ"/>
        </w:rPr>
        <w:t xml:space="preserve"> a</w:t>
      </w:r>
      <w:r w:rsidR="00B354A8" w:rsidRPr="007E1042">
        <w:rPr>
          <w:rFonts w:cs="Arial"/>
          <w:szCs w:val="22"/>
          <w:lang w:val="en-NZ"/>
        </w:rPr>
        <w:t xml:space="preserve"> higher functioning life. </w:t>
      </w:r>
    </w:p>
    <w:p w14:paraId="5A1D3F42" w14:textId="2D31592F" w:rsidR="00B354A8" w:rsidRDefault="00F70B2D" w:rsidP="00CA7E7E">
      <w:pPr>
        <w:pStyle w:val="ListParagraph"/>
        <w:numPr>
          <w:ilvl w:val="0"/>
          <w:numId w:val="49"/>
        </w:numPr>
        <w:spacing w:before="80" w:after="80"/>
        <w:rPr>
          <w:rFonts w:cs="Arial"/>
          <w:szCs w:val="22"/>
          <w:lang w:val="en-NZ"/>
        </w:rPr>
      </w:pPr>
      <w:r>
        <w:rPr>
          <w:rFonts w:cs="Arial"/>
          <w:szCs w:val="22"/>
          <w:lang w:val="en-NZ"/>
        </w:rPr>
        <w:t>Dr Every-Palmer emphasised that not only will the findings of this study be benef</w:t>
      </w:r>
      <w:r w:rsidR="00B354A8">
        <w:rPr>
          <w:rFonts w:cs="Arial"/>
          <w:szCs w:val="22"/>
          <w:lang w:val="en-NZ"/>
        </w:rPr>
        <w:t>ic</w:t>
      </w:r>
      <w:r>
        <w:rPr>
          <w:rFonts w:cs="Arial"/>
          <w:szCs w:val="22"/>
          <w:lang w:val="en-NZ"/>
        </w:rPr>
        <w:t>i</w:t>
      </w:r>
      <w:r w:rsidR="00B354A8">
        <w:rPr>
          <w:rFonts w:cs="Arial"/>
          <w:szCs w:val="22"/>
          <w:lang w:val="en-NZ"/>
        </w:rPr>
        <w:t>al to ac</w:t>
      </w:r>
      <w:r>
        <w:rPr>
          <w:rFonts w:cs="Arial"/>
          <w:szCs w:val="22"/>
          <w:lang w:val="en-NZ"/>
        </w:rPr>
        <w:t>ademic</w:t>
      </w:r>
      <w:r w:rsidR="00B354A8">
        <w:rPr>
          <w:rFonts w:cs="Arial"/>
          <w:szCs w:val="22"/>
          <w:lang w:val="en-NZ"/>
        </w:rPr>
        <w:t xml:space="preserve"> lit</w:t>
      </w:r>
      <w:r>
        <w:rPr>
          <w:rFonts w:cs="Arial"/>
          <w:szCs w:val="22"/>
          <w:lang w:val="en-NZ"/>
        </w:rPr>
        <w:t>erature</w:t>
      </w:r>
      <w:r w:rsidR="00B354A8">
        <w:rPr>
          <w:rFonts w:cs="Arial"/>
          <w:szCs w:val="22"/>
          <w:lang w:val="en-NZ"/>
        </w:rPr>
        <w:t xml:space="preserve"> </w:t>
      </w:r>
      <w:r>
        <w:rPr>
          <w:rFonts w:cs="Arial"/>
          <w:szCs w:val="22"/>
          <w:lang w:val="en-NZ"/>
        </w:rPr>
        <w:t>but individual</w:t>
      </w:r>
      <w:r w:rsidR="00B354A8">
        <w:rPr>
          <w:rFonts w:cs="Arial"/>
          <w:szCs w:val="22"/>
          <w:lang w:val="en-NZ"/>
        </w:rPr>
        <w:t xml:space="preserve"> patients will </w:t>
      </w:r>
      <w:r>
        <w:rPr>
          <w:rFonts w:cs="Arial"/>
          <w:szCs w:val="22"/>
          <w:lang w:val="en-NZ"/>
        </w:rPr>
        <w:t xml:space="preserve">also </w:t>
      </w:r>
      <w:r w:rsidR="00B354A8">
        <w:rPr>
          <w:rFonts w:cs="Arial"/>
          <w:szCs w:val="22"/>
          <w:lang w:val="en-NZ"/>
        </w:rPr>
        <w:t>get</w:t>
      </w:r>
      <w:r>
        <w:rPr>
          <w:rFonts w:cs="Arial"/>
          <w:szCs w:val="22"/>
          <w:lang w:val="en-NZ"/>
        </w:rPr>
        <w:t xml:space="preserve"> a</w:t>
      </w:r>
      <w:r w:rsidR="00B354A8">
        <w:rPr>
          <w:rFonts w:cs="Arial"/>
          <w:szCs w:val="22"/>
          <w:lang w:val="en-NZ"/>
        </w:rPr>
        <w:t xml:space="preserve"> copy of the r</w:t>
      </w:r>
      <w:r>
        <w:rPr>
          <w:rFonts w:cs="Arial"/>
          <w:szCs w:val="22"/>
          <w:lang w:val="en-NZ"/>
        </w:rPr>
        <w:t>esults and so have a better understanding of the risks for themselves and how</w:t>
      </w:r>
      <w:r w:rsidR="00B354A8">
        <w:rPr>
          <w:rFonts w:cs="Arial"/>
          <w:szCs w:val="22"/>
          <w:lang w:val="en-NZ"/>
        </w:rPr>
        <w:t xml:space="preserve"> to respond. </w:t>
      </w:r>
      <w:r w:rsidR="00581449">
        <w:rPr>
          <w:rFonts w:cs="Arial"/>
          <w:szCs w:val="22"/>
          <w:lang w:val="en-NZ"/>
        </w:rPr>
        <w:t>Hypo-</w:t>
      </w:r>
      <w:r>
        <w:rPr>
          <w:rFonts w:cs="Arial"/>
          <w:szCs w:val="22"/>
          <w:lang w:val="en-NZ"/>
        </w:rPr>
        <w:t>motility symptoms get taken to emergency department</w:t>
      </w:r>
      <w:r w:rsidR="00B87A3A">
        <w:rPr>
          <w:rFonts w:cs="Arial"/>
          <w:szCs w:val="22"/>
          <w:lang w:val="en-NZ"/>
        </w:rPr>
        <w:t xml:space="preserve"> and assessed rapidly. </w:t>
      </w:r>
    </w:p>
    <w:p w14:paraId="2F10ADEE" w14:textId="77777777" w:rsidR="00863FC5" w:rsidRPr="00863FC5" w:rsidRDefault="00863FC5" w:rsidP="00863FC5">
      <w:pPr>
        <w:pStyle w:val="ListParagraph"/>
        <w:numPr>
          <w:ilvl w:val="0"/>
          <w:numId w:val="49"/>
        </w:numPr>
        <w:spacing w:before="80" w:after="80"/>
        <w:rPr>
          <w:rFonts w:cs="Arial"/>
          <w:szCs w:val="22"/>
          <w:lang w:val="en-NZ"/>
        </w:rPr>
      </w:pPr>
      <w:r>
        <w:rPr>
          <w:rFonts w:cs="Arial"/>
          <w:szCs w:val="22"/>
          <w:lang w:val="en-NZ"/>
        </w:rPr>
        <w:t>For future reference the committee noted that any known statistics are useful for the committee to know at question p.4.1 on page 21 of the application form.  (This question asks whether and how a study will benefit Maori).  The committee noted that the researchers had stated at question p</w:t>
      </w:r>
      <w:r w:rsidRPr="00863FC5">
        <w:rPr>
          <w:rFonts w:cs="Arial"/>
          <w:szCs w:val="22"/>
          <w:lang w:val="en-NZ"/>
        </w:rPr>
        <w:t>.4.2</w:t>
      </w:r>
      <w:r>
        <w:rPr>
          <w:rFonts w:cs="Arial"/>
          <w:szCs w:val="22"/>
          <w:lang w:val="en-NZ"/>
        </w:rPr>
        <w:t xml:space="preserve"> that no areas of concern were identified during consultation. The committee noted that the cultural issue of ‘</w:t>
      </w:r>
      <w:proofErr w:type="spellStart"/>
      <w:r>
        <w:rPr>
          <w:rFonts w:cs="Arial"/>
          <w:szCs w:val="22"/>
          <w:lang w:val="en-NZ"/>
        </w:rPr>
        <w:t>w</w:t>
      </w:r>
      <w:r w:rsidRPr="00863FC5">
        <w:rPr>
          <w:rFonts w:cs="Arial"/>
          <w:szCs w:val="22"/>
          <w:lang w:val="en-NZ"/>
        </w:rPr>
        <w:t>hakama</w:t>
      </w:r>
      <w:proofErr w:type="spellEnd"/>
      <w:r>
        <w:rPr>
          <w:rFonts w:cs="Arial"/>
          <w:szCs w:val="22"/>
          <w:lang w:val="en-NZ"/>
        </w:rPr>
        <w:t>’ may arise</w:t>
      </w:r>
      <w:r w:rsidRPr="00863FC5">
        <w:rPr>
          <w:rFonts w:cs="Arial"/>
          <w:szCs w:val="22"/>
          <w:lang w:val="en-NZ"/>
        </w:rPr>
        <w:t xml:space="preserve"> as there </w:t>
      </w:r>
      <w:r w:rsidRPr="00863FC5">
        <w:rPr>
          <w:rFonts w:cs="Arial"/>
          <w:szCs w:val="22"/>
          <w:lang w:val="en-NZ"/>
        </w:rPr>
        <w:lastRenderedPageBreak/>
        <w:t>will be times that people won’t want to ta</w:t>
      </w:r>
      <w:r>
        <w:rPr>
          <w:rFonts w:cs="Arial"/>
          <w:szCs w:val="22"/>
          <w:lang w:val="en-NZ"/>
        </w:rPr>
        <w:t>l</w:t>
      </w:r>
      <w:r w:rsidRPr="00863FC5">
        <w:rPr>
          <w:rFonts w:cs="Arial"/>
          <w:szCs w:val="22"/>
          <w:lang w:val="en-NZ"/>
        </w:rPr>
        <w:t>k</w:t>
      </w:r>
      <w:r>
        <w:rPr>
          <w:rFonts w:cs="Arial"/>
          <w:szCs w:val="22"/>
          <w:lang w:val="en-NZ"/>
        </w:rPr>
        <w:t xml:space="preserve"> -</w:t>
      </w:r>
      <w:r w:rsidRPr="00863FC5">
        <w:rPr>
          <w:rFonts w:cs="Arial"/>
          <w:szCs w:val="22"/>
          <w:lang w:val="en-NZ"/>
        </w:rPr>
        <w:t xml:space="preserve"> especially about bodily functions and mental illness. </w:t>
      </w:r>
    </w:p>
    <w:p w14:paraId="2DED4CF8" w14:textId="77777777" w:rsidR="00863FC5" w:rsidRDefault="00863FC5" w:rsidP="00863FC5">
      <w:pPr>
        <w:pStyle w:val="ListParagraph"/>
        <w:numPr>
          <w:ilvl w:val="0"/>
          <w:numId w:val="49"/>
        </w:numPr>
        <w:spacing w:before="80" w:after="80"/>
        <w:rPr>
          <w:rFonts w:cs="Arial"/>
          <w:szCs w:val="22"/>
          <w:lang w:val="en-NZ"/>
        </w:rPr>
      </w:pPr>
      <w:r>
        <w:rPr>
          <w:rFonts w:cs="Arial"/>
          <w:szCs w:val="22"/>
          <w:lang w:val="en-NZ"/>
        </w:rPr>
        <w:t xml:space="preserve">For future reference the committee noted that questions f.1.1. </w:t>
      </w:r>
      <w:proofErr w:type="gramStart"/>
      <w:r>
        <w:rPr>
          <w:rFonts w:cs="Arial"/>
          <w:szCs w:val="22"/>
          <w:lang w:val="en-NZ"/>
        </w:rPr>
        <w:t>and</w:t>
      </w:r>
      <w:proofErr w:type="gramEnd"/>
      <w:r>
        <w:rPr>
          <w:rFonts w:cs="Arial"/>
          <w:szCs w:val="22"/>
          <w:lang w:val="en-NZ"/>
        </w:rPr>
        <w:t xml:space="preserve"> 1.2 on pages 22-23 of the application form relate to pacific peoples and other New Zealand populations other than Maori.  </w:t>
      </w:r>
    </w:p>
    <w:p w14:paraId="03AE80D7" w14:textId="77777777" w:rsidR="00863FC5" w:rsidRDefault="00863FC5" w:rsidP="00863FC5">
      <w:pPr>
        <w:pStyle w:val="ListParagraph"/>
        <w:numPr>
          <w:ilvl w:val="0"/>
          <w:numId w:val="49"/>
        </w:numPr>
        <w:spacing w:before="80" w:after="80"/>
        <w:rPr>
          <w:rFonts w:cs="Arial"/>
          <w:szCs w:val="22"/>
          <w:lang w:val="en-NZ"/>
        </w:rPr>
      </w:pPr>
      <w:r>
        <w:rPr>
          <w:rFonts w:cs="Arial"/>
          <w:szCs w:val="22"/>
          <w:lang w:val="en-NZ"/>
        </w:rPr>
        <w:t xml:space="preserve">Dr Every-Palmer confirmed for the committee that the lanyard participants will wear is safe.  It has a safety clip and all participants are familiar with lanyards as they wear them during the day regardless of participation in this study.  This minimises the risk for this population in this study. </w:t>
      </w:r>
    </w:p>
    <w:p w14:paraId="58917B2A" w14:textId="77777777" w:rsidR="00863FC5" w:rsidRDefault="0030504C" w:rsidP="00863FC5">
      <w:pPr>
        <w:pStyle w:val="ListParagraph"/>
        <w:numPr>
          <w:ilvl w:val="0"/>
          <w:numId w:val="49"/>
        </w:numPr>
        <w:spacing w:before="80" w:after="80"/>
        <w:rPr>
          <w:rFonts w:cs="Arial"/>
          <w:szCs w:val="22"/>
          <w:lang w:val="en-NZ"/>
        </w:rPr>
      </w:pPr>
      <w:r>
        <w:rPr>
          <w:rFonts w:cs="Arial"/>
          <w:szCs w:val="22"/>
          <w:lang w:val="en-NZ"/>
        </w:rPr>
        <w:t xml:space="preserve">The committee </w:t>
      </w:r>
      <w:r w:rsidR="00863FC5">
        <w:rPr>
          <w:rFonts w:cs="Arial"/>
          <w:szCs w:val="22"/>
          <w:lang w:val="en-NZ"/>
        </w:rPr>
        <w:t>agree</w:t>
      </w:r>
      <w:r>
        <w:rPr>
          <w:rFonts w:cs="Arial"/>
          <w:szCs w:val="22"/>
          <w:lang w:val="en-NZ"/>
        </w:rPr>
        <w:t>d that patients in the study population would not be incapable of consenting to taking part in the study but asked how the research team would assess competency.  Dr Every-Palmer explained that they will check wi</w:t>
      </w:r>
      <w:r w:rsidR="00863FC5">
        <w:rPr>
          <w:rFonts w:cs="Arial"/>
          <w:szCs w:val="22"/>
          <w:lang w:val="en-NZ"/>
        </w:rPr>
        <w:t xml:space="preserve">th </w:t>
      </w:r>
      <w:r>
        <w:rPr>
          <w:rFonts w:cs="Arial"/>
          <w:szCs w:val="22"/>
          <w:lang w:val="en-NZ"/>
        </w:rPr>
        <w:t xml:space="preserve">the patient’s </w:t>
      </w:r>
      <w:r w:rsidR="00863FC5">
        <w:rPr>
          <w:rFonts w:cs="Arial"/>
          <w:szCs w:val="22"/>
          <w:lang w:val="en-NZ"/>
        </w:rPr>
        <w:t>psych</w:t>
      </w:r>
      <w:r>
        <w:rPr>
          <w:rFonts w:cs="Arial"/>
          <w:szCs w:val="22"/>
          <w:lang w:val="en-NZ"/>
        </w:rPr>
        <w:t>iatrist</w:t>
      </w:r>
      <w:r w:rsidR="00863FC5">
        <w:rPr>
          <w:rFonts w:cs="Arial"/>
          <w:szCs w:val="22"/>
          <w:lang w:val="en-NZ"/>
        </w:rPr>
        <w:t xml:space="preserve"> to make sure they believe that they are competent and </w:t>
      </w:r>
      <w:r>
        <w:rPr>
          <w:rFonts w:cs="Arial"/>
          <w:szCs w:val="22"/>
          <w:lang w:val="en-NZ"/>
        </w:rPr>
        <w:t xml:space="preserve">they </w:t>
      </w:r>
      <w:r w:rsidR="00863FC5">
        <w:rPr>
          <w:rFonts w:cs="Arial"/>
          <w:szCs w:val="22"/>
          <w:lang w:val="en-NZ"/>
        </w:rPr>
        <w:t xml:space="preserve">will make </w:t>
      </w:r>
      <w:r>
        <w:rPr>
          <w:rFonts w:cs="Arial"/>
          <w:szCs w:val="22"/>
          <w:lang w:val="en-NZ"/>
        </w:rPr>
        <w:t>sure that there are no concerns</w:t>
      </w:r>
      <w:r w:rsidR="00863FC5">
        <w:rPr>
          <w:rFonts w:cs="Arial"/>
          <w:szCs w:val="22"/>
          <w:lang w:val="en-NZ"/>
        </w:rPr>
        <w:t xml:space="preserve"> about </w:t>
      </w:r>
      <w:r>
        <w:rPr>
          <w:rFonts w:cs="Arial"/>
          <w:szCs w:val="22"/>
          <w:lang w:val="en-NZ"/>
        </w:rPr>
        <w:t xml:space="preserve">a person’s </w:t>
      </w:r>
      <w:r w:rsidR="00863FC5">
        <w:rPr>
          <w:rFonts w:cs="Arial"/>
          <w:szCs w:val="22"/>
          <w:lang w:val="en-NZ"/>
        </w:rPr>
        <w:t>abil</w:t>
      </w:r>
      <w:r>
        <w:rPr>
          <w:rFonts w:cs="Arial"/>
          <w:szCs w:val="22"/>
          <w:lang w:val="en-NZ"/>
        </w:rPr>
        <w:t>ity to consent to treatment.  They will also assess whether the person can retain and understand the information during the consent process.</w:t>
      </w:r>
      <w:r w:rsidR="00863FC5">
        <w:rPr>
          <w:rFonts w:cs="Arial"/>
          <w:szCs w:val="22"/>
          <w:lang w:val="en-NZ"/>
        </w:rPr>
        <w:t xml:space="preserve">  Some </w:t>
      </w:r>
      <w:r>
        <w:rPr>
          <w:rFonts w:cs="Arial"/>
          <w:szCs w:val="22"/>
          <w:lang w:val="en-NZ"/>
        </w:rPr>
        <w:t xml:space="preserve">participants </w:t>
      </w:r>
      <w:r w:rsidR="00863FC5">
        <w:rPr>
          <w:rFonts w:cs="Arial"/>
          <w:szCs w:val="22"/>
          <w:lang w:val="en-NZ"/>
        </w:rPr>
        <w:t xml:space="preserve">will be under compulsory treatment orders </w:t>
      </w:r>
      <w:r>
        <w:rPr>
          <w:rFonts w:cs="Arial"/>
          <w:szCs w:val="22"/>
          <w:lang w:val="en-NZ"/>
        </w:rPr>
        <w:t xml:space="preserve">but there is </w:t>
      </w:r>
      <w:r w:rsidR="00863FC5">
        <w:rPr>
          <w:rFonts w:cs="Arial"/>
          <w:szCs w:val="22"/>
          <w:lang w:val="en-NZ"/>
        </w:rPr>
        <w:t>no re</w:t>
      </w:r>
      <w:r>
        <w:rPr>
          <w:rFonts w:cs="Arial"/>
          <w:szCs w:val="22"/>
          <w:lang w:val="en-NZ"/>
        </w:rPr>
        <w:t>a</w:t>
      </w:r>
      <w:r w:rsidR="00863FC5">
        <w:rPr>
          <w:rFonts w:cs="Arial"/>
          <w:szCs w:val="22"/>
          <w:lang w:val="en-NZ"/>
        </w:rPr>
        <w:t xml:space="preserve">son why </w:t>
      </w:r>
      <w:r>
        <w:rPr>
          <w:rFonts w:cs="Arial"/>
          <w:szCs w:val="22"/>
          <w:lang w:val="en-NZ"/>
        </w:rPr>
        <w:t xml:space="preserve">they </w:t>
      </w:r>
      <w:r w:rsidR="00863FC5">
        <w:rPr>
          <w:rFonts w:cs="Arial"/>
          <w:szCs w:val="22"/>
          <w:lang w:val="en-NZ"/>
        </w:rPr>
        <w:t>can’</w:t>
      </w:r>
      <w:r>
        <w:rPr>
          <w:rFonts w:cs="Arial"/>
          <w:szCs w:val="22"/>
          <w:lang w:val="en-NZ"/>
        </w:rPr>
        <w:t>t consent because they are under the Act</w:t>
      </w:r>
      <w:r w:rsidR="00863FC5">
        <w:rPr>
          <w:rFonts w:cs="Arial"/>
          <w:szCs w:val="22"/>
          <w:lang w:val="en-NZ"/>
        </w:rPr>
        <w:t>.</w:t>
      </w:r>
    </w:p>
    <w:p w14:paraId="02D00F20" w14:textId="3708C3B6" w:rsidR="007E1042" w:rsidRPr="00D91230" w:rsidRDefault="007E1042" w:rsidP="00D91230">
      <w:pPr>
        <w:pStyle w:val="ListParagraph"/>
        <w:numPr>
          <w:ilvl w:val="0"/>
          <w:numId w:val="49"/>
        </w:numPr>
        <w:spacing w:before="80" w:after="80"/>
        <w:rPr>
          <w:rFonts w:cs="Arial"/>
          <w:szCs w:val="22"/>
          <w:lang w:val="en-NZ"/>
        </w:rPr>
      </w:pPr>
      <w:r>
        <w:rPr>
          <w:rFonts w:cs="Arial"/>
          <w:szCs w:val="22"/>
          <w:lang w:val="en-NZ"/>
        </w:rPr>
        <w:t>Page 2 under the heading ‘What procedures does the study involve?</w:t>
      </w:r>
      <w:proofErr w:type="gramStart"/>
      <w:r>
        <w:rPr>
          <w:rFonts w:cs="Arial"/>
          <w:szCs w:val="22"/>
          <w:lang w:val="en-NZ"/>
        </w:rPr>
        <w:t>’:</w:t>
      </w:r>
      <w:proofErr w:type="gramEnd"/>
      <w:r>
        <w:rPr>
          <w:rFonts w:cs="Arial"/>
          <w:szCs w:val="22"/>
          <w:lang w:val="en-NZ"/>
        </w:rPr>
        <w:t xml:space="preserve"> the committee noted that it is stated participants would need to stop taking laxatives as they can affect the study results.  The committee noted that it did not state that this would mean that participants would need to be withdrawn from the study altogether. Dr Every-Palmer explained that they did not wish for participants to feel that they could not ask for laxatives if needed.   It was argued by the committee that these people are competent adults and can have the information to make decision to participate. The committee suggested a way to express this point so as to not discourage participation and suggested something along the lines of ‘should you have laxatives then all</w:t>
      </w:r>
      <w:r w:rsidR="00D91230">
        <w:rPr>
          <w:rFonts w:cs="Arial"/>
          <w:szCs w:val="22"/>
          <w:lang w:val="en-NZ"/>
        </w:rPr>
        <w:t xml:space="preserve"> of your data may not be used’.</w:t>
      </w:r>
    </w:p>
    <w:p w14:paraId="02E0E7B1" w14:textId="77777777" w:rsidR="00F13304" w:rsidRPr="00F13304" w:rsidRDefault="00F13304" w:rsidP="00F13304">
      <w:pPr>
        <w:pStyle w:val="ListParagraph"/>
        <w:numPr>
          <w:ilvl w:val="0"/>
          <w:numId w:val="49"/>
        </w:numPr>
        <w:spacing w:before="80" w:after="80"/>
        <w:rPr>
          <w:rFonts w:cs="Arial"/>
          <w:szCs w:val="22"/>
          <w:lang w:val="en-NZ"/>
        </w:rPr>
      </w:pPr>
      <w:r>
        <w:rPr>
          <w:rFonts w:cs="Arial"/>
          <w:szCs w:val="22"/>
          <w:lang w:val="en-NZ"/>
        </w:rPr>
        <w:t xml:space="preserve">The committee commended the research team on an excellent idea and noted the importance of allowing this study to go ahead in this population. </w:t>
      </w:r>
    </w:p>
    <w:p w14:paraId="09251319" w14:textId="77777777" w:rsidR="00581449" w:rsidRPr="0030504C" w:rsidRDefault="00581449" w:rsidP="0030504C">
      <w:pPr>
        <w:spacing w:before="80" w:after="80"/>
        <w:ind w:left="360"/>
        <w:rPr>
          <w:rFonts w:cs="Arial"/>
          <w:szCs w:val="22"/>
          <w:lang w:val="en-NZ"/>
        </w:rPr>
      </w:pPr>
    </w:p>
    <w:p w14:paraId="6E5A6D7B" w14:textId="3AC08A6A" w:rsidR="00581449" w:rsidRDefault="00581449" w:rsidP="00581449">
      <w:pPr>
        <w:spacing w:before="80" w:after="80"/>
        <w:rPr>
          <w:rFonts w:cs="Arial"/>
          <w:szCs w:val="22"/>
          <w:lang w:val="en-NZ"/>
        </w:rPr>
      </w:pPr>
      <w:r w:rsidRPr="00064868">
        <w:rPr>
          <w:rFonts w:cs="Arial"/>
          <w:szCs w:val="22"/>
          <w:lang w:val="en-NZ"/>
        </w:rPr>
        <w:t>The committee requested the following changes to the participant information sheet and consent forms</w:t>
      </w:r>
      <w:r w:rsidR="00064868">
        <w:rPr>
          <w:rFonts w:cs="Arial"/>
          <w:szCs w:val="22"/>
          <w:lang w:val="en-NZ"/>
        </w:rPr>
        <w:t>:</w:t>
      </w:r>
    </w:p>
    <w:p w14:paraId="3CFC6BCE" w14:textId="77777777" w:rsidR="00064868" w:rsidRPr="00064868" w:rsidRDefault="00064868" w:rsidP="00581449">
      <w:pPr>
        <w:spacing w:before="80" w:after="80"/>
        <w:rPr>
          <w:rFonts w:cs="Arial"/>
          <w:szCs w:val="22"/>
          <w:lang w:val="en-NZ"/>
        </w:rPr>
      </w:pPr>
    </w:p>
    <w:p w14:paraId="1E27043C" w14:textId="77777777" w:rsidR="00B87A3A" w:rsidRPr="00581449" w:rsidRDefault="00581449" w:rsidP="00581449">
      <w:pPr>
        <w:pStyle w:val="ListParagraph"/>
        <w:numPr>
          <w:ilvl w:val="0"/>
          <w:numId w:val="49"/>
        </w:numPr>
        <w:spacing w:before="80" w:after="80"/>
        <w:rPr>
          <w:rFonts w:cs="Arial"/>
          <w:szCs w:val="22"/>
          <w:lang w:val="en-NZ"/>
        </w:rPr>
      </w:pPr>
      <w:r>
        <w:rPr>
          <w:rFonts w:cs="Arial"/>
          <w:szCs w:val="22"/>
          <w:lang w:val="en-NZ"/>
        </w:rPr>
        <w:t>Page 4: please include contact details for the Health and Disability Commissioner</w:t>
      </w:r>
      <w:r w:rsidR="00B87A3A" w:rsidRPr="00581449">
        <w:rPr>
          <w:rFonts w:cs="Arial"/>
          <w:szCs w:val="22"/>
          <w:lang w:val="en-NZ"/>
        </w:rPr>
        <w:t xml:space="preserve"> and also for Maori support </w:t>
      </w:r>
      <w:r>
        <w:rPr>
          <w:rFonts w:cs="Arial"/>
          <w:szCs w:val="22"/>
          <w:lang w:val="en-NZ"/>
        </w:rPr>
        <w:t xml:space="preserve">person for Maori participants in this study. </w:t>
      </w:r>
    </w:p>
    <w:p w14:paraId="59DA3F7F" w14:textId="5EF76217" w:rsidR="00B87A3A" w:rsidRDefault="00ED436B" w:rsidP="00CA7E7E">
      <w:pPr>
        <w:pStyle w:val="ListParagraph"/>
        <w:numPr>
          <w:ilvl w:val="0"/>
          <w:numId w:val="49"/>
        </w:numPr>
        <w:spacing w:before="80" w:after="80"/>
        <w:rPr>
          <w:rFonts w:cs="Arial"/>
          <w:szCs w:val="22"/>
          <w:lang w:val="en-NZ"/>
        </w:rPr>
      </w:pPr>
      <w:r>
        <w:rPr>
          <w:rFonts w:cs="Arial"/>
          <w:szCs w:val="22"/>
          <w:lang w:val="en-NZ"/>
        </w:rPr>
        <w:t xml:space="preserve">The committee queried what was meant by compensation provisions? </w:t>
      </w:r>
      <w:r w:rsidR="007E1042">
        <w:rPr>
          <w:rFonts w:cs="Arial"/>
          <w:szCs w:val="22"/>
          <w:lang w:val="en-NZ"/>
        </w:rPr>
        <w:t>The researchers explained that this was not</w:t>
      </w:r>
      <w:r w:rsidR="00B87A3A">
        <w:rPr>
          <w:rFonts w:cs="Arial"/>
          <w:szCs w:val="22"/>
          <w:lang w:val="en-NZ"/>
        </w:rPr>
        <w:t xml:space="preserve"> compensation but </w:t>
      </w:r>
      <w:r w:rsidR="007E1042">
        <w:rPr>
          <w:rFonts w:cs="Arial"/>
          <w:szCs w:val="22"/>
          <w:lang w:val="en-NZ"/>
        </w:rPr>
        <w:t xml:space="preserve">an </w:t>
      </w:r>
      <w:r w:rsidR="00D91230">
        <w:rPr>
          <w:rFonts w:cs="Arial"/>
          <w:szCs w:val="22"/>
          <w:lang w:val="en-NZ"/>
        </w:rPr>
        <w:t>acknowledg</w:t>
      </w:r>
      <w:r w:rsidR="007E1042">
        <w:rPr>
          <w:rFonts w:cs="Arial"/>
          <w:szCs w:val="22"/>
          <w:lang w:val="en-NZ"/>
        </w:rPr>
        <w:t>ement of</w:t>
      </w:r>
      <w:r w:rsidR="00D91230">
        <w:rPr>
          <w:rFonts w:cs="Arial"/>
          <w:szCs w:val="22"/>
          <w:lang w:val="en-NZ"/>
        </w:rPr>
        <w:t xml:space="preserve"> </w:t>
      </w:r>
      <w:r>
        <w:rPr>
          <w:rFonts w:cs="Arial"/>
          <w:szCs w:val="22"/>
          <w:lang w:val="en-NZ"/>
        </w:rPr>
        <w:t>participants’</w:t>
      </w:r>
      <w:r w:rsidR="007E1042">
        <w:rPr>
          <w:rFonts w:cs="Arial"/>
          <w:szCs w:val="22"/>
          <w:lang w:val="en-NZ"/>
        </w:rPr>
        <w:t xml:space="preserve"> </w:t>
      </w:r>
      <w:r w:rsidR="00B87A3A">
        <w:rPr>
          <w:rFonts w:cs="Arial"/>
          <w:szCs w:val="22"/>
          <w:lang w:val="en-NZ"/>
        </w:rPr>
        <w:t xml:space="preserve">time. </w:t>
      </w:r>
      <w:r>
        <w:rPr>
          <w:rFonts w:cs="Arial"/>
          <w:szCs w:val="22"/>
          <w:lang w:val="en-NZ"/>
        </w:rPr>
        <w:t>The committee agreed that giving participants a</w:t>
      </w:r>
      <w:r w:rsidR="007E1042">
        <w:rPr>
          <w:rFonts w:cs="Arial"/>
          <w:szCs w:val="22"/>
          <w:lang w:val="en-NZ"/>
        </w:rPr>
        <w:t xml:space="preserve"> </w:t>
      </w:r>
      <w:r w:rsidR="00B87A3A">
        <w:rPr>
          <w:rFonts w:cs="Arial"/>
          <w:szCs w:val="22"/>
          <w:lang w:val="en-NZ"/>
        </w:rPr>
        <w:t xml:space="preserve">Warehouse voucher </w:t>
      </w:r>
      <w:r w:rsidR="007E1042">
        <w:rPr>
          <w:rFonts w:cs="Arial"/>
          <w:szCs w:val="22"/>
          <w:lang w:val="en-NZ"/>
        </w:rPr>
        <w:t>is fine</w:t>
      </w:r>
      <w:r>
        <w:rPr>
          <w:rFonts w:cs="Arial"/>
          <w:szCs w:val="22"/>
          <w:lang w:val="en-NZ"/>
        </w:rPr>
        <w:t xml:space="preserve"> and asked that the researchers please make clear</w:t>
      </w:r>
      <w:r w:rsidR="007E1042">
        <w:rPr>
          <w:rFonts w:cs="Arial"/>
          <w:szCs w:val="22"/>
          <w:lang w:val="en-NZ"/>
        </w:rPr>
        <w:t xml:space="preserve"> in the PIS</w:t>
      </w:r>
      <w:r w:rsidR="00D91230">
        <w:rPr>
          <w:rFonts w:cs="Arial"/>
          <w:szCs w:val="22"/>
          <w:lang w:val="en-NZ"/>
        </w:rPr>
        <w:t xml:space="preserve"> that participants</w:t>
      </w:r>
      <w:r w:rsidR="00B87A3A">
        <w:rPr>
          <w:rFonts w:cs="Arial"/>
          <w:szCs w:val="22"/>
          <w:lang w:val="en-NZ"/>
        </w:rPr>
        <w:t xml:space="preserve"> are getting </w:t>
      </w:r>
      <w:r w:rsidR="007E1042">
        <w:rPr>
          <w:rFonts w:cs="Arial"/>
          <w:szCs w:val="22"/>
          <w:lang w:val="en-NZ"/>
        </w:rPr>
        <w:t xml:space="preserve">a </w:t>
      </w:r>
      <w:r w:rsidR="00B87A3A">
        <w:rPr>
          <w:rFonts w:cs="Arial"/>
          <w:szCs w:val="22"/>
          <w:lang w:val="en-NZ"/>
        </w:rPr>
        <w:t>voucher</w:t>
      </w:r>
      <w:r w:rsidR="007E1042">
        <w:rPr>
          <w:rFonts w:cs="Arial"/>
          <w:szCs w:val="22"/>
          <w:lang w:val="en-NZ"/>
        </w:rPr>
        <w:t>, not payment.</w:t>
      </w:r>
    </w:p>
    <w:p w14:paraId="24C2D2D7" w14:textId="77777777" w:rsidR="007E1042" w:rsidRDefault="007E1042" w:rsidP="00CA7E7E">
      <w:pPr>
        <w:pStyle w:val="ListParagraph"/>
        <w:numPr>
          <w:ilvl w:val="0"/>
          <w:numId w:val="49"/>
        </w:numPr>
        <w:spacing w:before="80" w:after="80"/>
        <w:rPr>
          <w:rFonts w:cs="Arial"/>
          <w:szCs w:val="22"/>
          <w:lang w:val="en-NZ"/>
        </w:rPr>
      </w:pPr>
      <w:r>
        <w:rPr>
          <w:rFonts w:cs="Arial"/>
          <w:szCs w:val="22"/>
          <w:lang w:val="en-NZ"/>
        </w:rPr>
        <w:t>Please clarify the issue of taking laxatives and patient data not being able to be used as suggested above.</w:t>
      </w:r>
    </w:p>
    <w:p w14:paraId="2C1259FF" w14:textId="77777777" w:rsidR="00E24E77" w:rsidRPr="00960BFE" w:rsidRDefault="00E24E77" w:rsidP="00E24E77">
      <w:pPr>
        <w:rPr>
          <w:color w:val="FF0000"/>
          <w:lang w:val="en-NZ"/>
        </w:rPr>
      </w:pPr>
    </w:p>
    <w:p w14:paraId="57135810" w14:textId="77777777" w:rsidR="00E24E77" w:rsidRPr="00FD2B1E" w:rsidRDefault="00E24E77" w:rsidP="00E24E77">
      <w:pPr>
        <w:rPr>
          <w:u w:val="single"/>
          <w:lang w:val="en-NZ"/>
        </w:rPr>
      </w:pPr>
      <w:r w:rsidRPr="00FD2B1E">
        <w:rPr>
          <w:u w:val="single"/>
          <w:lang w:val="en-NZ"/>
        </w:rPr>
        <w:t xml:space="preserve">Decision </w:t>
      </w:r>
    </w:p>
    <w:p w14:paraId="1C264225" w14:textId="77777777" w:rsidR="00E24E77" w:rsidRPr="00960BFE" w:rsidRDefault="00E24E77" w:rsidP="00E24E77">
      <w:pPr>
        <w:rPr>
          <w:lang w:val="en-NZ"/>
        </w:rPr>
      </w:pPr>
    </w:p>
    <w:p w14:paraId="02C4413D" w14:textId="77777777" w:rsidR="00E24E77" w:rsidRPr="00884F62" w:rsidRDefault="00E24E77" w:rsidP="00E24E77">
      <w:pPr>
        <w:rPr>
          <w:lang w:val="en-NZ"/>
        </w:rPr>
      </w:pPr>
      <w:r w:rsidRPr="00884F62">
        <w:rPr>
          <w:lang w:val="en-NZ"/>
        </w:rPr>
        <w:t xml:space="preserve">This application was </w:t>
      </w:r>
      <w:r w:rsidRPr="00884F62">
        <w:rPr>
          <w:i/>
          <w:lang w:val="en-NZ"/>
        </w:rPr>
        <w:t>approved</w:t>
      </w:r>
      <w:r w:rsidRPr="00884F62">
        <w:rPr>
          <w:lang w:val="en-NZ"/>
        </w:rPr>
        <w:t xml:space="preserve"> by </w:t>
      </w:r>
      <w:r w:rsidR="00884F62" w:rsidRPr="00884F62">
        <w:rPr>
          <w:rFonts w:cs="Arial"/>
          <w:szCs w:val="22"/>
          <w:lang w:val="en-NZ"/>
        </w:rPr>
        <w:t>consensus</w:t>
      </w:r>
      <w:r w:rsidRPr="00884F62">
        <w:rPr>
          <w:lang w:val="en-NZ"/>
        </w:rPr>
        <w:t>.</w:t>
      </w:r>
    </w:p>
    <w:p w14:paraId="3EC7A640" w14:textId="77777777" w:rsidR="00BB0D1A" w:rsidRPr="00960BFE" w:rsidRDefault="004D70C4">
      <w:pPr>
        <w:autoSpaceDE w:val="0"/>
        <w:autoSpaceDN w:val="0"/>
        <w:adjustRightInd w:val="0"/>
      </w:pPr>
      <w:r w:rsidRPr="00960BFE">
        <w:t xml:space="preserve"> </w:t>
      </w: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C53071" w:rsidRPr="00960BFE" w14:paraId="07D60698" w14:textId="77777777" w:rsidTr="00C53071">
        <w:trPr>
          <w:trHeight w:val="280"/>
        </w:trPr>
        <w:tc>
          <w:tcPr>
            <w:tcW w:w="966" w:type="dxa"/>
            <w:tcBorders>
              <w:top w:val="nil"/>
              <w:left w:val="nil"/>
              <w:bottom w:val="nil"/>
              <w:right w:val="nil"/>
            </w:tcBorders>
          </w:tcPr>
          <w:p w14:paraId="0C41CDB4" w14:textId="77777777" w:rsidR="00C53071" w:rsidRPr="00960BFE" w:rsidRDefault="00C53071">
            <w:pPr>
              <w:autoSpaceDE w:val="0"/>
              <w:autoSpaceDN w:val="0"/>
              <w:adjustRightInd w:val="0"/>
            </w:pPr>
            <w:r w:rsidRPr="00960BFE">
              <w:lastRenderedPageBreak/>
              <w:t xml:space="preserve"> </w:t>
            </w:r>
            <w:r w:rsidRPr="00960BFE">
              <w:rPr>
                <w:b/>
              </w:rPr>
              <w:t xml:space="preserve">6 </w:t>
            </w:r>
            <w:r w:rsidRPr="00960BFE">
              <w:t xml:space="preserve"> </w:t>
            </w:r>
          </w:p>
        </w:tc>
        <w:tc>
          <w:tcPr>
            <w:tcW w:w="2575" w:type="dxa"/>
            <w:tcBorders>
              <w:top w:val="nil"/>
              <w:left w:val="nil"/>
              <w:bottom w:val="nil"/>
              <w:right w:val="nil"/>
            </w:tcBorders>
          </w:tcPr>
          <w:p w14:paraId="537D2DCF" w14:textId="77777777" w:rsidR="00C53071" w:rsidRPr="00960BFE" w:rsidRDefault="00C53071">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0453399E" w14:textId="77777777" w:rsidR="00C53071" w:rsidRPr="00960BFE" w:rsidRDefault="00C53071">
            <w:pPr>
              <w:autoSpaceDE w:val="0"/>
              <w:autoSpaceDN w:val="0"/>
              <w:adjustRightInd w:val="0"/>
            </w:pPr>
            <w:r w:rsidRPr="00960BFE">
              <w:rPr>
                <w:b/>
              </w:rPr>
              <w:t>15/CEN/115</w:t>
            </w:r>
            <w:r w:rsidRPr="00960BFE">
              <w:t xml:space="preserve"> </w:t>
            </w:r>
          </w:p>
        </w:tc>
      </w:tr>
      <w:tr w:rsidR="00C53071" w:rsidRPr="00960BFE" w14:paraId="0CBDAB4D" w14:textId="77777777" w:rsidTr="00C53071">
        <w:trPr>
          <w:trHeight w:val="280"/>
        </w:trPr>
        <w:tc>
          <w:tcPr>
            <w:tcW w:w="966" w:type="dxa"/>
            <w:tcBorders>
              <w:top w:val="nil"/>
              <w:left w:val="nil"/>
              <w:bottom w:val="nil"/>
              <w:right w:val="nil"/>
            </w:tcBorders>
          </w:tcPr>
          <w:p w14:paraId="38C79E6E" w14:textId="77777777" w:rsidR="00C53071" w:rsidRPr="00960BFE" w:rsidRDefault="00C53071">
            <w:pPr>
              <w:autoSpaceDE w:val="0"/>
              <w:autoSpaceDN w:val="0"/>
              <w:adjustRightInd w:val="0"/>
            </w:pPr>
            <w:r w:rsidRPr="00960BFE">
              <w:t xml:space="preserve"> </w:t>
            </w:r>
          </w:p>
        </w:tc>
        <w:tc>
          <w:tcPr>
            <w:tcW w:w="2575" w:type="dxa"/>
            <w:tcBorders>
              <w:top w:val="nil"/>
              <w:left w:val="nil"/>
              <w:bottom w:val="nil"/>
              <w:right w:val="nil"/>
            </w:tcBorders>
          </w:tcPr>
          <w:p w14:paraId="5D15B80D" w14:textId="77777777" w:rsidR="00C53071" w:rsidRPr="00960BFE" w:rsidRDefault="00C53071">
            <w:pPr>
              <w:autoSpaceDE w:val="0"/>
              <w:autoSpaceDN w:val="0"/>
              <w:adjustRightInd w:val="0"/>
            </w:pPr>
            <w:r w:rsidRPr="00960BFE">
              <w:t xml:space="preserve">Title: </w:t>
            </w:r>
          </w:p>
        </w:tc>
        <w:tc>
          <w:tcPr>
            <w:tcW w:w="6459" w:type="dxa"/>
            <w:tcBorders>
              <w:top w:val="nil"/>
              <w:left w:val="nil"/>
              <w:bottom w:val="nil"/>
              <w:right w:val="nil"/>
            </w:tcBorders>
          </w:tcPr>
          <w:p w14:paraId="2542BF9D" w14:textId="77777777" w:rsidR="00C53071" w:rsidRPr="00960BFE" w:rsidRDefault="00C53071">
            <w:pPr>
              <w:autoSpaceDE w:val="0"/>
              <w:autoSpaceDN w:val="0"/>
              <w:adjustRightInd w:val="0"/>
            </w:pPr>
            <w:r w:rsidRPr="00960BFE">
              <w:t xml:space="preserve">Self-directed rehabilitation RCT after stroke </w:t>
            </w:r>
          </w:p>
        </w:tc>
      </w:tr>
      <w:tr w:rsidR="00C53071" w:rsidRPr="00960BFE" w14:paraId="4EFC678B" w14:textId="77777777" w:rsidTr="00C53071">
        <w:trPr>
          <w:trHeight w:val="280"/>
        </w:trPr>
        <w:tc>
          <w:tcPr>
            <w:tcW w:w="966" w:type="dxa"/>
            <w:tcBorders>
              <w:top w:val="nil"/>
              <w:left w:val="nil"/>
              <w:bottom w:val="nil"/>
              <w:right w:val="nil"/>
            </w:tcBorders>
          </w:tcPr>
          <w:p w14:paraId="63616477" w14:textId="77777777" w:rsidR="00C53071" w:rsidRPr="00960BFE" w:rsidRDefault="00C53071">
            <w:pPr>
              <w:autoSpaceDE w:val="0"/>
              <w:autoSpaceDN w:val="0"/>
              <w:adjustRightInd w:val="0"/>
            </w:pPr>
            <w:r w:rsidRPr="00960BFE">
              <w:t xml:space="preserve"> </w:t>
            </w:r>
          </w:p>
        </w:tc>
        <w:tc>
          <w:tcPr>
            <w:tcW w:w="2575" w:type="dxa"/>
            <w:tcBorders>
              <w:top w:val="nil"/>
              <w:left w:val="nil"/>
              <w:bottom w:val="nil"/>
              <w:right w:val="nil"/>
            </w:tcBorders>
          </w:tcPr>
          <w:p w14:paraId="2A580B9D" w14:textId="77777777" w:rsidR="00C53071" w:rsidRPr="00960BFE" w:rsidRDefault="00C53071">
            <w:pPr>
              <w:autoSpaceDE w:val="0"/>
              <w:autoSpaceDN w:val="0"/>
              <w:adjustRightInd w:val="0"/>
            </w:pPr>
            <w:r w:rsidRPr="00960BFE">
              <w:t xml:space="preserve">Principal Investigator: </w:t>
            </w:r>
          </w:p>
        </w:tc>
        <w:tc>
          <w:tcPr>
            <w:tcW w:w="6459" w:type="dxa"/>
            <w:tcBorders>
              <w:top w:val="nil"/>
              <w:left w:val="nil"/>
              <w:bottom w:val="nil"/>
              <w:right w:val="nil"/>
            </w:tcBorders>
          </w:tcPr>
          <w:p w14:paraId="0EC24C79" w14:textId="77777777" w:rsidR="00C53071" w:rsidRPr="00960BFE" w:rsidRDefault="00C53071">
            <w:pPr>
              <w:autoSpaceDE w:val="0"/>
              <w:autoSpaceDN w:val="0"/>
              <w:adjustRightInd w:val="0"/>
            </w:pPr>
            <w:r w:rsidRPr="00960BFE">
              <w:t xml:space="preserve">Dr Harry McNaughton </w:t>
            </w:r>
          </w:p>
        </w:tc>
      </w:tr>
      <w:tr w:rsidR="00C53071" w:rsidRPr="00960BFE" w14:paraId="1081869D" w14:textId="77777777" w:rsidTr="00C53071">
        <w:trPr>
          <w:trHeight w:val="280"/>
        </w:trPr>
        <w:tc>
          <w:tcPr>
            <w:tcW w:w="966" w:type="dxa"/>
            <w:tcBorders>
              <w:top w:val="nil"/>
              <w:left w:val="nil"/>
              <w:bottom w:val="nil"/>
              <w:right w:val="nil"/>
            </w:tcBorders>
          </w:tcPr>
          <w:p w14:paraId="441D1211" w14:textId="77777777" w:rsidR="00C53071" w:rsidRPr="00960BFE" w:rsidRDefault="00C53071">
            <w:pPr>
              <w:autoSpaceDE w:val="0"/>
              <w:autoSpaceDN w:val="0"/>
              <w:adjustRightInd w:val="0"/>
            </w:pPr>
            <w:r w:rsidRPr="00960BFE">
              <w:t xml:space="preserve"> </w:t>
            </w:r>
          </w:p>
        </w:tc>
        <w:tc>
          <w:tcPr>
            <w:tcW w:w="2575" w:type="dxa"/>
            <w:tcBorders>
              <w:top w:val="nil"/>
              <w:left w:val="nil"/>
              <w:bottom w:val="nil"/>
              <w:right w:val="nil"/>
            </w:tcBorders>
          </w:tcPr>
          <w:p w14:paraId="2A4AF676" w14:textId="77777777" w:rsidR="00C53071" w:rsidRPr="00960BFE" w:rsidRDefault="00C53071">
            <w:pPr>
              <w:autoSpaceDE w:val="0"/>
              <w:autoSpaceDN w:val="0"/>
              <w:adjustRightInd w:val="0"/>
            </w:pPr>
            <w:r w:rsidRPr="00960BFE">
              <w:t xml:space="preserve">Sponsor: </w:t>
            </w:r>
          </w:p>
        </w:tc>
        <w:tc>
          <w:tcPr>
            <w:tcW w:w="6459" w:type="dxa"/>
            <w:tcBorders>
              <w:top w:val="nil"/>
              <w:left w:val="nil"/>
              <w:bottom w:val="nil"/>
              <w:right w:val="nil"/>
            </w:tcBorders>
          </w:tcPr>
          <w:p w14:paraId="18DDD001" w14:textId="77777777" w:rsidR="00C53071" w:rsidRPr="00960BFE" w:rsidRDefault="00C53071">
            <w:pPr>
              <w:autoSpaceDE w:val="0"/>
              <w:autoSpaceDN w:val="0"/>
              <w:adjustRightInd w:val="0"/>
            </w:pPr>
            <w:r w:rsidRPr="00960BFE">
              <w:t xml:space="preserve">Medical Research Institute of New Zealand </w:t>
            </w:r>
          </w:p>
        </w:tc>
      </w:tr>
      <w:tr w:rsidR="00C53071" w:rsidRPr="00960BFE" w14:paraId="6B3445EB" w14:textId="77777777" w:rsidTr="00C53071">
        <w:trPr>
          <w:trHeight w:val="280"/>
        </w:trPr>
        <w:tc>
          <w:tcPr>
            <w:tcW w:w="966" w:type="dxa"/>
            <w:tcBorders>
              <w:top w:val="nil"/>
              <w:left w:val="nil"/>
              <w:bottom w:val="nil"/>
              <w:right w:val="nil"/>
            </w:tcBorders>
          </w:tcPr>
          <w:p w14:paraId="5415FD1E" w14:textId="77777777" w:rsidR="00C53071" w:rsidRPr="00960BFE" w:rsidRDefault="00C53071">
            <w:pPr>
              <w:autoSpaceDE w:val="0"/>
              <w:autoSpaceDN w:val="0"/>
              <w:adjustRightInd w:val="0"/>
            </w:pPr>
            <w:r w:rsidRPr="00960BFE">
              <w:t xml:space="preserve"> </w:t>
            </w:r>
          </w:p>
        </w:tc>
        <w:tc>
          <w:tcPr>
            <w:tcW w:w="2575" w:type="dxa"/>
            <w:tcBorders>
              <w:top w:val="nil"/>
              <w:left w:val="nil"/>
              <w:bottom w:val="nil"/>
              <w:right w:val="nil"/>
            </w:tcBorders>
          </w:tcPr>
          <w:p w14:paraId="6A9C37B2" w14:textId="77777777" w:rsidR="00C53071" w:rsidRPr="00960BFE" w:rsidRDefault="00C53071">
            <w:pPr>
              <w:autoSpaceDE w:val="0"/>
              <w:autoSpaceDN w:val="0"/>
              <w:adjustRightInd w:val="0"/>
            </w:pPr>
            <w:r w:rsidRPr="00960BFE">
              <w:t xml:space="preserve">Clock Start Date: </w:t>
            </w:r>
          </w:p>
        </w:tc>
        <w:tc>
          <w:tcPr>
            <w:tcW w:w="6459" w:type="dxa"/>
            <w:tcBorders>
              <w:top w:val="nil"/>
              <w:left w:val="nil"/>
              <w:bottom w:val="nil"/>
              <w:right w:val="nil"/>
            </w:tcBorders>
          </w:tcPr>
          <w:p w14:paraId="061192AA" w14:textId="77777777" w:rsidR="00C53071" w:rsidRPr="00960BFE" w:rsidRDefault="00C53071">
            <w:pPr>
              <w:autoSpaceDE w:val="0"/>
              <w:autoSpaceDN w:val="0"/>
              <w:adjustRightInd w:val="0"/>
            </w:pPr>
            <w:r w:rsidRPr="00960BFE">
              <w:t xml:space="preserve">13 August 2015 </w:t>
            </w:r>
          </w:p>
        </w:tc>
      </w:tr>
    </w:tbl>
    <w:p w14:paraId="4F6B311F" w14:textId="77777777" w:rsidR="00BB0D1A" w:rsidRPr="00960BFE" w:rsidRDefault="004D70C4">
      <w:pPr>
        <w:autoSpaceDE w:val="0"/>
        <w:autoSpaceDN w:val="0"/>
        <w:adjustRightInd w:val="0"/>
      </w:pPr>
      <w:r w:rsidRPr="00960BFE">
        <w:t xml:space="preserve"> </w:t>
      </w:r>
    </w:p>
    <w:p w14:paraId="5E4849B4" w14:textId="77777777" w:rsidR="00987913" w:rsidRPr="00C53071" w:rsidRDefault="00C53071">
      <w:pPr>
        <w:autoSpaceDE w:val="0"/>
        <w:autoSpaceDN w:val="0"/>
        <w:adjustRightInd w:val="0"/>
        <w:rPr>
          <w:sz w:val="20"/>
          <w:lang w:val="en-NZ"/>
        </w:rPr>
      </w:pPr>
      <w:r w:rsidRPr="00C53071">
        <w:rPr>
          <w:rFonts w:cs="Arial"/>
          <w:szCs w:val="22"/>
          <w:lang w:val="en-NZ"/>
        </w:rPr>
        <w:t>Dr Harry McNaughton</w:t>
      </w:r>
      <w:r w:rsidR="00987913" w:rsidRPr="00C53071">
        <w:rPr>
          <w:lang w:val="en-NZ"/>
        </w:rPr>
        <w:t xml:space="preserve"> was present </w:t>
      </w:r>
      <w:r w:rsidRPr="00C53071">
        <w:rPr>
          <w:rFonts w:cs="Arial"/>
          <w:szCs w:val="22"/>
          <w:lang w:val="en-NZ"/>
        </w:rPr>
        <w:t>in person</w:t>
      </w:r>
      <w:r w:rsidR="00DC62A5" w:rsidRPr="00C53071">
        <w:rPr>
          <w:lang w:val="en-NZ"/>
        </w:rPr>
        <w:t xml:space="preserve"> </w:t>
      </w:r>
      <w:r w:rsidR="00987913" w:rsidRPr="00C53071">
        <w:rPr>
          <w:lang w:val="en-NZ"/>
        </w:rPr>
        <w:t>for discussion of this application.</w:t>
      </w:r>
    </w:p>
    <w:p w14:paraId="16405742" w14:textId="77777777" w:rsidR="00987913" w:rsidRPr="00C53071" w:rsidRDefault="00987913">
      <w:pPr>
        <w:autoSpaceDE w:val="0"/>
        <w:autoSpaceDN w:val="0"/>
        <w:adjustRightInd w:val="0"/>
        <w:rPr>
          <w:u w:val="single"/>
          <w:lang w:val="en-NZ"/>
        </w:rPr>
      </w:pPr>
    </w:p>
    <w:p w14:paraId="3D6042CA" w14:textId="77777777" w:rsidR="00E24E77" w:rsidRPr="00C53071" w:rsidRDefault="00E24E77">
      <w:pPr>
        <w:autoSpaceDE w:val="0"/>
        <w:autoSpaceDN w:val="0"/>
        <w:adjustRightInd w:val="0"/>
        <w:rPr>
          <w:u w:val="single"/>
          <w:lang w:val="en-NZ"/>
        </w:rPr>
      </w:pPr>
      <w:r w:rsidRPr="00C53071">
        <w:rPr>
          <w:u w:val="single"/>
          <w:lang w:val="en-NZ"/>
        </w:rPr>
        <w:t>Potential conflicts of interest</w:t>
      </w:r>
    </w:p>
    <w:p w14:paraId="30EF019F" w14:textId="77777777" w:rsidR="00E24E77" w:rsidRPr="00C53071" w:rsidRDefault="00E24E77">
      <w:pPr>
        <w:autoSpaceDE w:val="0"/>
        <w:autoSpaceDN w:val="0"/>
        <w:adjustRightInd w:val="0"/>
        <w:rPr>
          <w:b/>
          <w:lang w:val="en-NZ"/>
        </w:rPr>
      </w:pPr>
    </w:p>
    <w:p w14:paraId="5C1DFA1D" w14:textId="77777777" w:rsidR="00E24E77" w:rsidRPr="00C53071" w:rsidRDefault="00E24E77">
      <w:pPr>
        <w:autoSpaceDE w:val="0"/>
        <w:autoSpaceDN w:val="0"/>
        <w:adjustRightInd w:val="0"/>
        <w:rPr>
          <w:lang w:val="en-NZ"/>
        </w:rPr>
      </w:pPr>
      <w:r w:rsidRPr="00C53071">
        <w:rPr>
          <w:lang w:val="en-NZ"/>
        </w:rPr>
        <w:t>The Chair asked members to declare any potential conflicts of interest related to this application.</w:t>
      </w:r>
    </w:p>
    <w:p w14:paraId="05112413" w14:textId="77777777" w:rsidR="00E24E77" w:rsidRPr="00C53071" w:rsidRDefault="00E24E77">
      <w:pPr>
        <w:autoSpaceDE w:val="0"/>
        <w:autoSpaceDN w:val="0"/>
        <w:adjustRightInd w:val="0"/>
        <w:rPr>
          <w:lang w:val="en-NZ"/>
        </w:rPr>
      </w:pPr>
    </w:p>
    <w:p w14:paraId="7DA191D7" w14:textId="77777777" w:rsidR="00E24E77" w:rsidRPr="00C53071" w:rsidRDefault="00E24E77">
      <w:pPr>
        <w:autoSpaceDE w:val="0"/>
        <w:autoSpaceDN w:val="0"/>
        <w:adjustRightInd w:val="0"/>
        <w:rPr>
          <w:lang w:val="en-NZ"/>
        </w:rPr>
      </w:pPr>
      <w:r w:rsidRPr="00C53071">
        <w:rPr>
          <w:lang w:val="en-NZ"/>
        </w:rPr>
        <w:t>No potential conflicts of interest related to this application were declared by any member.</w:t>
      </w:r>
    </w:p>
    <w:p w14:paraId="3A64D400" w14:textId="77777777" w:rsidR="00E24E77" w:rsidRPr="00960BFE" w:rsidRDefault="00E24E77">
      <w:pPr>
        <w:autoSpaceDE w:val="0"/>
        <w:autoSpaceDN w:val="0"/>
        <w:adjustRightInd w:val="0"/>
        <w:rPr>
          <w:lang w:val="en-NZ"/>
        </w:rPr>
      </w:pPr>
    </w:p>
    <w:p w14:paraId="4925D73F" w14:textId="77777777" w:rsidR="00E24E77" w:rsidRPr="00FD2B1E" w:rsidRDefault="00E24E77">
      <w:pPr>
        <w:autoSpaceDE w:val="0"/>
        <w:autoSpaceDN w:val="0"/>
        <w:adjustRightInd w:val="0"/>
        <w:rPr>
          <w:u w:val="single"/>
          <w:lang w:val="en-NZ"/>
        </w:rPr>
      </w:pPr>
      <w:r w:rsidRPr="00960BFE">
        <w:rPr>
          <w:u w:val="single"/>
          <w:lang w:val="en-NZ"/>
        </w:rPr>
        <w:t>Summary of ethical issues</w:t>
      </w:r>
    </w:p>
    <w:p w14:paraId="4BBF5E28" w14:textId="77777777" w:rsidR="00E24E77" w:rsidRPr="008869BB" w:rsidRDefault="00E24E77">
      <w:pPr>
        <w:autoSpaceDE w:val="0"/>
        <w:autoSpaceDN w:val="0"/>
        <w:adjustRightInd w:val="0"/>
        <w:rPr>
          <w:b/>
          <w:lang w:val="en-NZ"/>
        </w:rPr>
      </w:pPr>
    </w:p>
    <w:p w14:paraId="078C0F4F" w14:textId="77777777" w:rsidR="00E24E77" w:rsidRPr="00960BFE" w:rsidRDefault="00E24E77">
      <w:pPr>
        <w:autoSpaceDE w:val="0"/>
        <w:autoSpaceDN w:val="0"/>
        <w:adjustRightInd w:val="0"/>
        <w:rPr>
          <w:lang w:val="en-NZ"/>
        </w:rPr>
      </w:pPr>
      <w:r w:rsidRPr="00960BFE">
        <w:rPr>
          <w:lang w:val="en-NZ"/>
        </w:rPr>
        <w:t xml:space="preserve">The main ethical issues considered by the Committee were as follows. </w:t>
      </w:r>
    </w:p>
    <w:p w14:paraId="2333F6F5" w14:textId="77777777" w:rsidR="00E24E77" w:rsidRPr="005A3018" w:rsidRDefault="00E24E77" w:rsidP="005A3018">
      <w:pPr>
        <w:spacing w:before="80" w:after="80"/>
        <w:rPr>
          <w:rFonts w:cs="Arial"/>
          <w:szCs w:val="22"/>
          <w:lang w:val="en-NZ"/>
        </w:rPr>
      </w:pPr>
    </w:p>
    <w:p w14:paraId="1B95E3C2" w14:textId="35A01233" w:rsidR="0012062D" w:rsidRDefault="005A3018" w:rsidP="00CA7E7E">
      <w:pPr>
        <w:pStyle w:val="ListParagraph"/>
        <w:numPr>
          <w:ilvl w:val="0"/>
          <w:numId w:val="49"/>
        </w:numPr>
        <w:spacing w:before="80" w:after="80"/>
        <w:rPr>
          <w:rFonts w:cs="Arial"/>
          <w:szCs w:val="22"/>
          <w:lang w:val="en-NZ"/>
        </w:rPr>
      </w:pPr>
      <w:r>
        <w:rPr>
          <w:rFonts w:cs="Arial"/>
          <w:szCs w:val="22"/>
          <w:lang w:val="en-NZ"/>
        </w:rPr>
        <w:t>Dr McNaughton</w:t>
      </w:r>
      <w:r w:rsidR="00993D86">
        <w:rPr>
          <w:rFonts w:cs="Arial"/>
          <w:szCs w:val="22"/>
          <w:lang w:val="en-NZ"/>
        </w:rPr>
        <w:t xml:space="preserve"> introduced the study.  It is a</w:t>
      </w:r>
      <w:r w:rsidR="0012062D">
        <w:rPr>
          <w:rFonts w:cs="Arial"/>
          <w:szCs w:val="22"/>
          <w:lang w:val="en-NZ"/>
        </w:rPr>
        <w:t xml:space="preserve"> r</w:t>
      </w:r>
      <w:r w:rsidR="00993D86">
        <w:rPr>
          <w:rFonts w:cs="Arial"/>
          <w:szCs w:val="22"/>
          <w:lang w:val="en-NZ"/>
        </w:rPr>
        <w:t>andomised</w:t>
      </w:r>
      <w:r w:rsidR="0012062D">
        <w:rPr>
          <w:rFonts w:cs="Arial"/>
          <w:szCs w:val="22"/>
          <w:lang w:val="en-NZ"/>
        </w:rPr>
        <w:t xml:space="preserve"> c</w:t>
      </w:r>
      <w:r w:rsidR="00993D86">
        <w:rPr>
          <w:rFonts w:cs="Arial"/>
          <w:szCs w:val="22"/>
          <w:lang w:val="en-NZ"/>
        </w:rPr>
        <w:t>ontrolled trial</w:t>
      </w:r>
      <w:r w:rsidR="0012062D">
        <w:rPr>
          <w:rFonts w:cs="Arial"/>
          <w:szCs w:val="22"/>
          <w:lang w:val="en-NZ"/>
        </w:rPr>
        <w:t xml:space="preserve"> of a nove</w:t>
      </w:r>
      <w:r w:rsidR="00993D86">
        <w:rPr>
          <w:rFonts w:cs="Arial"/>
          <w:szCs w:val="22"/>
          <w:lang w:val="en-NZ"/>
        </w:rPr>
        <w:t>l</w:t>
      </w:r>
      <w:r w:rsidR="0012062D">
        <w:rPr>
          <w:rFonts w:cs="Arial"/>
          <w:szCs w:val="22"/>
          <w:lang w:val="en-NZ"/>
        </w:rPr>
        <w:t xml:space="preserve"> com</w:t>
      </w:r>
      <w:r w:rsidR="00993D86">
        <w:rPr>
          <w:rFonts w:cs="Arial"/>
          <w:szCs w:val="22"/>
          <w:lang w:val="en-NZ"/>
        </w:rPr>
        <w:t>munication</w:t>
      </w:r>
      <w:r w:rsidR="0012062D">
        <w:rPr>
          <w:rFonts w:cs="Arial"/>
          <w:szCs w:val="22"/>
          <w:lang w:val="en-NZ"/>
        </w:rPr>
        <w:t xml:space="preserve"> inter</w:t>
      </w:r>
      <w:r w:rsidR="00993D86">
        <w:rPr>
          <w:rFonts w:cs="Arial"/>
          <w:szCs w:val="22"/>
          <w:lang w:val="en-NZ"/>
        </w:rPr>
        <w:t>vention</w:t>
      </w:r>
      <w:r w:rsidR="0012062D">
        <w:rPr>
          <w:rFonts w:cs="Arial"/>
          <w:szCs w:val="22"/>
          <w:lang w:val="en-NZ"/>
        </w:rPr>
        <w:t xml:space="preserve"> for </w:t>
      </w:r>
      <w:r w:rsidR="00993D86">
        <w:rPr>
          <w:rFonts w:cs="Arial"/>
          <w:szCs w:val="22"/>
          <w:lang w:val="en-NZ"/>
        </w:rPr>
        <w:t>p</w:t>
      </w:r>
      <w:r w:rsidR="0012062D">
        <w:rPr>
          <w:rFonts w:cs="Arial"/>
          <w:szCs w:val="22"/>
          <w:lang w:val="en-NZ"/>
        </w:rPr>
        <w:t xml:space="preserve">eople after </w:t>
      </w:r>
      <w:r w:rsidR="00993D86">
        <w:rPr>
          <w:rFonts w:cs="Arial"/>
          <w:szCs w:val="22"/>
          <w:lang w:val="en-NZ"/>
        </w:rPr>
        <w:t>they have experienced a stroke. The</w:t>
      </w:r>
      <w:r w:rsidR="0012062D">
        <w:rPr>
          <w:rFonts w:cs="Arial"/>
          <w:szCs w:val="22"/>
          <w:lang w:val="en-NZ"/>
        </w:rPr>
        <w:t xml:space="preserve"> in</w:t>
      </w:r>
      <w:r w:rsidR="00993D86">
        <w:rPr>
          <w:rFonts w:cs="Arial"/>
          <w:szCs w:val="22"/>
          <w:lang w:val="en-NZ"/>
        </w:rPr>
        <w:t>tervention has been tested before in Maori and Pacific People populations</w:t>
      </w:r>
      <w:r w:rsidR="0012062D">
        <w:rPr>
          <w:rFonts w:cs="Arial"/>
          <w:szCs w:val="22"/>
          <w:lang w:val="en-NZ"/>
        </w:rPr>
        <w:t xml:space="preserve"> an</w:t>
      </w:r>
      <w:r w:rsidR="00993D86">
        <w:rPr>
          <w:rFonts w:cs="Arial"/>
          <w:szCs w:val="22"/>
          <w:lang w:val="en-NZ"/>
        </w:rPr>
        <w:t xml:space="preserve">d has been shown to be effective. </w:t>
      </w:r>
      <w:r w:rsidR="00F87D16">
        <w:rPr>
          <w:rFonts w:cs="Arial"/>
          <w:szCs w:val="22"/>
          <w:lang w:val="en-NZ"/>
        </w:rPr>
        <w:t>Therefore,</w:t>
      </w:r>
      <w:r w:rsidR="00993D86">
        <w:rPr>
          <w:rFonts w:cs="Arial"/>
          <w:szCs w:val="22"/>
          <w:lang w:val="en-NZ"/>
        </w:rPr>
        <w:t xml:space="preserve"> Maori and Pacific Peoples </w:t>
      </w:r>
      <w:r w:rsidR="00F87D16">
        <w:rPr>
          <w:rFonts w:cs="Arial"/>
          <w:szCs w:val="22"/>
          <w:lang w:val="en-NZ"/>
        </w:rPr>
        <w:t xml:space="preserve">are excluded from the current </w:t>
      </w:r>
      <w:r w:rsidR="00993D86">
        <w:rPr>
          <w:rFonts w:cs="Arial"/>
          <w:szCs w:val="22"/>
          <w:lang w:val="en-NZ"/>
        </w:rPr>
        <w:t>study</w:t>
      </w:r>
      <w:r w:rsidR="00252C22">
        <w:rPr>
          <w:rFonts w:cs="Arial"/>
          <w:szCs w:val="22"/>
          <w:lang w:val="en-NZ"/>
        </w:rPr>
        <w:t xml:space="preserve">. </w:t>
      </w:r>
      <w:r>
        <w:rPr>
          <w:rFonts w:cs="Arial"/>
          <w:szCs w:val="22"/>
          <w:lang w:val="en-NZ"/>
        </w:rPr>
        <w:t>This study is for non-Maori who survive a stroke and who aren’t discharg</w:t>
      </w:r>
      <w:r w:rsidR="0012062D">
        <w:rPr>
          <w:rFonts w:cs="Arial"/>
          <w:szCs w:val="22"/>
          <w:lang w:val="en-NZ"/>
        </w:rPr>
        <w:t>ed</w:t>
      </w:r>
      <w:r>
        <w:rPr>
          <w:rFonts w:cs="Arial"/>
          <w:szCs w:val="22"/>
          <w:lang w:val="en-NZ"/>
        </w:rPr>
        <w:t xml:space="preserve"> from hospital</w:t>
      </w:r>
      <w:r w:rsidR="0012062D">
        <w:rPr>
          <w:rFonts w:cs="Arial"/>
          <w:szCs w:val="22"/>
          <w:lang w:val="en-NZ"/>
        </w:rPr>
        <w:t xml:space="preserve">. </w:t>
      </w:r>
      <w:r>
        <w:rPr>
          <w:rFonts w:cs="Arial"/>
          <w:szCs w:val="22"/>
          <w:lang w:val="en-NZ"/>
        </w:rPr>
        <w:t xml:space="preserve">Dr McNaughton explained that </w:t>
      </w:r>
      <w:r w:rsidR="0012062D">
        <w:rPr>
          <w:rFonts w:cs="Arial"/>
          <w:szCs w:val="22"/>
          <w:lang w:val="en-NZ"/>
        </w:rPr>
        <w:t xml:space="preserve">15-20 percent </w:t>
      </w:r>
      <w:r>
        <w:rPr>
          <w:rFonts w:cs="Arial"/>
          <w:szCs w:val="22"/>
          <w:lang w:val="en-NZ"/>
        </w:rPr>
        <w:t>of stroke sufferers die in hospital and</w:t>
      </w:r>
      <w:r w:rsidR="00252C22">
        <w:rPr>
          <w:rFonts w:cs="Arial"/>
          <w:szCs w:val="22"/>
          <w:lang w:val="en-NZ"/>
        </w:rPr>
        <w:t xml:space="preserve"> </w:t>
      </w:r>
      <w:r>
        <w:rPr>
          <w:rFonts w:cs="Arial"/>
          <w:szCs w:val="22"/>
          <w:lang w:val="en-NZ"/>
        </w:rPr>
        <w:t xml:space="preserve">15 percent are discharged. </w:t>
      </w:r>
    </w:p>
    <w:p w14:paraId="604F3947" w14:textId="41820FAC" w:rsidR="0012062D" w:rsidRDefault="005A3018" w:rsidP="00CA7E7E">
      <w:pPr>
        <w:pStyle w:val="ListParagraph"/>
        <w:numPr>
          <w:ilvl w:val="0"/>
          <w:numId w:val="49"/>
        </w:numPr>
        <w:spacing w:before="80" w:after="80"/>
        <w:rPr>
          <w:rFonts w:cs="Arial"/>
          <w:szCs w:val="22"/>
          <w:lang w:val="en-NZ"/>
        </w:rPr>
      </w:pPr>
      <w:r>
        <w:rPr>
          <w:rFonts w:cs="Arial"/>
          <w:szCs w:val="22"/>
          <w:lang w:val="en-NZ"/>
        </w:rPr>
        <w:t xml:space="preserve">The Take Charge intervention acknowledges that it is common after stroke </w:t>
      </w:r>
      <w:r w:rsidR="0012062D">
        <w:rPr>
          <w:rFonts w:cs="Arial"/>
          <w:szCs w:val="22"/>
          <w:lang w:val="en-NZ"/>
        </w:rPr>
        <w:t xml:space="preserve">to be overwhelmed </w:t>
      </w:r>
      <w:r>
        <w:rPr>
          <w:rFonts w:cs="Arial"/>
          <w:szCs w:val="22"/>
          <w:lang w:val="en-NZ"/>
        </w:rPr>
        <w:t>by such a</w:t>
      </w:r>
      <w:r w:rsidR="0012062D">
        <w:rPr>
          <w:rFonts w:cs="Arial"/>
          <w:szCs w:val="22"/>
          <w:lang w:val="en-NZ"/>
        </w:rPr>
        <w:t xml:space="preserve"> life changing</w:t>
      </w:r>
      <w:r>
        <w:rPr>
          <w:rFonts w:cs="Arial"/>
          <w:szCs w:val="22"/>
          <w:lang w:val="en-NZ"/>
        </w:rPr>
        <w:t xml:space="preserve"> event. The intervention encourages people to become who they are and </w:t>
      </w:r>
      <w:r w:rsidR="0012062D">
        <w:rPr>
          <w:rFonts w:cs="Arial"/>
          <w:szCs w:val="22"/>
          <w:lang w:val="en-NZ"/>
        </w:rPr>
        <w:t xml:space="preserve">take charge of </w:t>
      </w:r>
      <w:r>
        <w:rPr>
          <w:rFonts w:cs="Arial"/>
          <w:szCs w:val="22"/>
          <w:lang w:val="en-NZ"/>
        </w:rPr>
        <w:t>their journey after experiencing a stroke.</w:t>
      </w:r>
      <w:r w:rsidR="0012062D">
        <w:rPr>
          <w:rFonts w:cs="Arial"/>
          <w:szCs w:val="22"/>
          <w:lang w:val="en-NZ"/>
        </w:rPr>
        <w:t xml:space="preserve">  </w:t>
      </w:r>
      <w:r>
        <w:rPr>
          <w:rFonts w:cs="Arial"/>
          <w:szCs w:val="22"/>
          <w:lang w:val="en-NZ"/>
        </w:rPr>
        <w:t>A focus is placed on who the person is</w:t>
      </w:r>
      <w:r w:rsidR="0012062D">
        <w:rPr>
          <w:rFonts w:cs="Arial"/>
          <w:szCs w:val="22"/>
          <w:lang w:val="en-NZ"/>
        </w:rPr>
        <w:t xml:space="preserve"> rather than </w:t>
      </w:r>
      <w:r>
        <w:rPr>
          <w:rFonts w:cs="Arial"/>
          <w:szCs w:val="22"/>
          <w:lang w:val="en-NZ"/>
        </w:rPr>
        <w:t xml:space="preserve">on </w:t>
      </w:r>
      <w:r w:rsidR="00F87D16">
        <w:rPr>
          <w:rFonts w:cs="Arial"/>
          <w:szCs w:val="22"/>
          <w:lang w:val="en-NZ"/>
        </w:rPr>
        <w:t xml:space="preserve">physical </w:t>
      </w:r>
      <w:r>
        <w:rPr>
          <w:rFonts w:cs="Arial"/>
          <w:szCs w:val="22"/>
          <w:lang w:val="en-NZ"/>
        </w:rPr>
        <w:t>goal setting</w:t>
      </w:r>
      <w:r w:rsidR="00F87D16">
        <w:rPr>
          <w:rFonts w:cs="Arial"/>
          <w:szCs w:val="22"/>
          <w:lang w:val="en-NZ"/>
        </w:rPr>
        <w:t>, such as</w:t>
      </w:r>
      <w:r w:rsidR="00252C22">
        <w:rPr>
          <w:rFonts w:cs="Arial"/>
          <w:szCs w:val="22"/>
          <w:lang w:val="en-NZ"/>
        </w:rPr>
        <w:t xml:space="preserve"> </w:t>
      </w:r>
      <w:r>
        <w:rPr>
          <w:rFonts w:cs="Arial"/>
          <w:szCs w:val="22"/>
          <w:lang w:val="en-NZ"/>
        </w:rPr>
        <w:t xml:space="preserve">walking 10 metres in a certain timeframe. </w:t>
      </w:r>
      <w:r w:rsidR="0012062D">
        <w:rPr>
          <w:rFonts w:cs="Arial"/>
          <w:szCs w:val="22"/>
          <w:lang w:val="en-NZ"/>
        </w:rPr>
        <w:t xml:space="preserve"> </w:t>
      </w:r>
      <w:r>
        <w:rPr>
          <w:rFonts w:cs="Arial"/>
          <w:szCs w:val="22"/>
          <w:lang w:val="en-NZ"/>
        </w:rPr>
        <w:t xml:space="preserve">Dr McNaughton advised that </w:t>
      </w:r>
      <w:r w:rsidR="00F87D16">
        <w:rPr>
          <w:rFonts w:cs="Arial"/>
          <w:szCs w:val="22"/>
          <w:lang w:val="en-NZ"/>
        </w:rPr>
        <w:t xml:space="preserve">this type of </w:t>
      </w:r>
      <w:r>
        <w:rPr>
          <w:rFonts w:cs="Arial"/>
          <w:szCs w:val="22"/>
          <w:lang w:val="en-NZ"/>
        </w:rPr>
        <w:t>goal setting has been found n</w:t>
      </w:r>
      <w:r w:rsidR="0012062D">
        <w:rPr>
          <w:rFonts w:cs="Arial"/>
          <w:szCs w:val="22"/>
          <w:lang w:val="en-NZ"/>
        </w:rPr>
        <w:t xml:space="preserve">ot </w:t>
      </w:r>
      <w:r>
        <w:rPr>
          <w:rFonts w:cs="Arial"/>
          <w:szCs w:val="22"/>
          <w:lang w:val="en-NZ"/>
        </w:rPr>
        <w:t xml:space="preserve">to be </w:t>
      </w:r>
      <w:r w:rsidR="0012062D">
        <w:rPr>
          <w:rFonts w:cs="Arial"/>
          <w:szCs w:val="22"/>
          <w:lang w:val="en-NZ"/>
        </w:rPr>
        <w:t>effective i</w:t>
      </w:r>
      <w:r>
        <w:rPr>
          <w:rFonts w:cs="Arial"/>
          <w:szCs w:val="22"/>
          <w:lang w:val="en-NZ"/>
        </w:rPr>
        <w:t>n transforming people’s lives after stroke. The intervention is c</w:t>
      </w:r>
      <w:r w:rsidR="0012062D">
        <w:rPr>
          <w:rFonts w:cs="Arial"/>
          <w:szCs w:val="22"/>
          <w:lang w:val="en-NZ"/>
        </w:rPr>
        <w:t>heap</w:t>
      </w:r>
      <w:r>
        <w:rPr>
          <w:rFonts w:cs="Arial"/>
          <w:szCs w:val="22"/>
          <w:lang w:val="en-NZ"/>
        </w:rPr>
        <w:t xml:space="preserve">, and has been found to be very practical and generalizable.  </w:t>
      </w:r>
      <w:r w:rsidR="0012062D">
        <w:rPr>
          <w:rFonts w:cs="Arial"/>
          <w:szCs w:val="22"/>
          <w:lang w:val="en-NZ"/>
        </w:rPr>
        <w:t xml:space="preserve"> </w:t>
      </w:r>
    </w:p>
    <w:p w14:paraId="5A5554A6" w14:textId="58E70AC3" w:rsidR="00FB426B" w:rsidRPr="00FB426B" w:rsidRDefault="00FB426B" w:rsidP="00FB426B">
      <w:pPr>
        <w:pStyle w:val="ListParagraph"/>
        <w:numPr>
          <w:ilvl w:val="0"/>
          <w:numId w:val="49"/>
        </w:numPr>
        <w:spacing w:before="80" w:after="80"/>
        <w:rPr>
          <w:rFonts w:cs="Arial"/>
          <w:szCs w:val="22"/>
          <w:lang w:val="en-NZ"/>
        </w:rPr>
      </w:pPr>
      <w:r w:rsidRPr="00FB426B">
        <w:rPr>
          <w:rFonts w:cs="Arial"/>
          <w:szCs w:val="22"/>
          <w:lang w:val="en-NZ"/>
        </w:rPr>
        <w:t>The research team will recruit only participants who can g</w:t>
      </w:r>
      <w:r>
        <w:rPr>
          <w:rFonts w:cs="Arial"/>
          <w:szCs w:val="22"/>
          <w:lang w:val="en-NZ"/>
        </w:rPr>
        <w:t>ive informed consent. The committee noted that there may be people who following a stroke</w:t>
      </w:r>
      <w:r w:rsidR="00252C22">
        <w:rPr>
          <w:rFonts w:cs="Arial"/>
          <w:szCs w:val="22"/>
          <w:lang w:val="en-NZ"/>
        </w:rPr>
        <w:t>,</w:t>
      </w:r>
      <w:r>
        <w:rPr>
          <w:rFonts w:cs="Arial"/>
          <w:szCs w:val="22"/>
          <w:lang w:val="en-NZ"/>
        </w:rPr>
        <w:t xml:space="preserve"> can understand verbal information but who might struggle to read and asked whether there is an alternative way of getting information to them.  Dr McNaughton noted that </w:t>
      </w:r>
      <w:r w:rsidR="00CC0EFC" w:rsidRPr="00CC0EFC">
        <w:rPr>
          <w:rFonts w:cs="Arial"/>
          <w:szCs w:val="22"/>
          <w:lang w:val="en-NZ"/>
        </w:rPr>
        <w:t>aph</w:t>
      </w:r>
      <w:r w:rsidRPr="00CC0EFC">
        <w:rPr>
          <w:rFonts w:cs="Arial"/>
          <w:szCs w:val="22"/>
          <w:lang w:val="en-NZ"/>
        </w:rPr>
        <w:t>asia</w:t>
      </w:r>
      <w:r>
        <w:rPr>
          <w:rFonts w:cs="Arial"/>
          <w:szCs w:val="22"/>
          <w:lang w:val="en-NZ"/>
        </w:rPr>
        <w:t xml:space="preserve"> following stroke is always a challenge and that he has set the bar that a person will need to understand the information that is in the document and with family/caregiver help can express that they understand.  No one will consent on behalf of participants in this study. </w:t>
      </w:r>
    </w:p>
    <w:p w14:paraId="169D47D0" w14:textId="77777777" w:rsidR="0012062D" w:rsidRDefault="00FB426B" w:rsidP="00CA7E7E">
      <w:pPr>
        <w:pStyle w:val="ListParagraph"/>
        <w:numPr>
          <w:ilvl w:val="0"/>
          <w:numId w:val="49"/>
        </w:numPr>
        <w:spacing w:before="80" w:after="80"/>
        <w:rPr>
          <w:rFonts w:cs="Arial"/>
          <w:szCs w:val="22"/>
          <w:lang w:val="en-NZ"/>
        </w:rPr>
      </w:pPr>
      <w:r>
        <w:rPr>
          <w:rFonts w:cs="Arial"/>
          <w:szCs w:val="22"/>
          <w:lang w:val="en-NZ"/>
        </w:rPr>
        <w:t>Dr McNaughton explained that in the hospital setting clinicians will be asked to consider whether a</w:t>
      </w:r>
      <w:r w:rsidR="0012062D">
        <w:rPr>
          <w:rFonts w:cs="Arial"/>
          <w:szCs w:val="22"/>
          <w:lang w:val="en-NZ"/>
        </w:rPr>
        <w:t xml:space="preserve"> person</w:t>
      </w:r>
      <w:r>
        <w:rPr>
          <w:rFonts w:cs="Arial"/>
          <w:szCs w:val="22"/>
          <w:lang w:val="en-NZ"/>
        </w:rPr>
        <w:t xml:space="preserve"> has the</w:t>
      </w:r>
      <w:r w:rsidR="0012062D">
        <w:rPr>
          <w:rFonts w:cs="Arial"/>
          <w:szCs w:val="22"/>
          <w:lang w:val="en-NZ"/>
        </w:rPr>
        <w:t xml:space="preserve"> ability </w:t>
      </w:r>
      <w:r>
        <w:rPr>
          <w:rFonts w:cs="Arial"/>
          <w:szCs w:val="22"/>
          <w:lang w:val="en-NZ"/>
        </w:rPr>
        <w:t xml:space="preserve">to understand the information </w:t>
      </w:r>
      <w:r w:rsidR="0012062D">
        <w:rPr>
          <w:rFonts w:cs="Arial"/>
          <w:szCs w:val="22"/>
          <w:lang w:val="en-NZ"/>
        </w:rPr>
        <w:t>and if not or</w:t>
      </w:r>
      <w:r>
        <w:rPr>
          <w:rFonts w:cs="Arial"/>
          <w:szCs w:val="22"/>
          <w:lang w:val="en-NZ"/>
        </w:rPr>
        <w:t xml:space="preserve"> if the clinician determines that it would be very close they won’t refer a patient. Once a patient is referred th</w:t>
      </w:r>
      <w:r w:rsidR="0012062D">
        <w:rPr>
          <w:rFonts w:cs="Arial"/>
          <w:szCs w:val="22"/>
          <w:lang w:val="en-NZ"/>
        </w:rPr>
        <w:t xml:space="preserve">en </w:t>
      </w:r>
      <w:r>
        <w:rPr>
          <w:rFonts w:cs="Arial"/>
          <w:szCs w:val="22"/>
          <w:lang w:val="en-NZ"/>
        </w:rPr>
        <w:t>the research team will</w:t>
      </w:r>
      <w:r w:rsidR="0012062D">
        <w:rPr>
          <w:rFonts w:cs="Arial"/>
          <w:szCs w:val="22"/>
          <w:lang w:val="en-NZ"/>
        </w:rPr>
        <w:t xml:space="preserve"> organise</w:t>
      </w:r>
      <w:r>
        <w:rPr>
          <w:rFonts w:cs="Arial"/>
          <w:szCs w:val="22"/>
          <w:lang w:val="en-NZ"/>
        </w:rPr>
        <w:t xml:space="preserve"> a visit and </w:t>
      </w:r>
      <w:r w:rsidR="0012062D">
        <w:rPr>
          <w:rFonts w:cs="Arial"/>
          <w:szCs w:val="22"/>
          <w:lang w:val="en-NZ"/>
        </w:rPr>
        <w:t>furt</w:t>
      </w:r>
      <w:r>
        <w:rPr>
          <w:rFonts w:cs="Arial"/>
          <w:szCs w:val="22"/>
          <w:lang w:val="en-NZ"/>
        </w:rPr>
        <w:t>her assess whether a participant will be able to enter the study</w:t>
      </w:r>
      <w:r w:rsidR="0012062D">
        <w:rPr>
          <w:rFonts w:cs="Arial"/>
          <w:szCs w:val="22"/>
          <w:lang w:val="en-NZ"/>
        </w:rPr>
        <w:t xml:space="preserve">. </w:t>
      </w:r>
      <w:r w:rsidR="005676C6">
        <w:rPr>
          <w:rFonts w:cs="Arial"/>
          <w:szCs w:val="22"/>
          <w:lang w:val="en-NZ"/>
        </w:rPr>
        <w:t xml:space="preserve">The committee noted that it is important that people who are reading impaired but can understand verbal information are included as the benefit could be great. </w:t>
      </w:r>
    </w:p>
    <w:p w14:paraId="736A260E" w14:textId="77777777" w:rsidR="00064868" w:rsidRDefault="00064868" w:rsidP="00064868">
      <w:pPr>
        <w:pStyle w:val="ListParagraph"/>
        <w:spacing w:before="80" w:after="80"/>
        <w:rPr>
          <w:rFonts w:cs="Arial"/>
          <w:szCs w:val="22"/>
          <w:lang w:val="en-NZ"/>
        </w:rPr>
      </w:pPr>
    </w:p>
    <w:p w14:paraId="2AD8B26F" w14:textId="77777777" w:rsidR="005676C6" w:rsidRDefault="005676C6" w:rsidP="005676C6">
      <w:pPr>
        <w:spacing w:before="80" w:after="80"/>
        <w:rPr>
          <w:rFonts w:cs="Arial"/>
          <w:szCs w:val="22"/>
          <w:lang w:val="en-NZ"/>
        </w:rPr>
      </w:pPr>
      <w:r w:rsidRPr="00064868">
        <w:rPr>
          <w:rFonts w:cs="Arial"/>
          <w:szCs w:val="22"/>
          <w:lang w:val="en-NZ"/>
        </w:rPr>
        <w:t>The committee requested the following changes to the participant information sheet and consent forms:</w:t>
      </w:r>
    </w:p>
    <w:p w14:paraId="4A42E617" w14:textId="77777777" w:rsidR="00064868" w:rsidRPr="00064868" w:rsidRDefault="00064868" w:rsidP="005676C6">
      <w:pPr>
        <w:spacing w:before="80" w:after="80"/>
        <w:rPr>
          <w:rFonts w:cs="Arial"/>
          <w:szCs w:val="22"/>
          <w:lang w:val="en-NZ"/>
        </w:rPr>
      </w:pPr>
    </w:p>
    <w:p w14:paraId="564204D2" w14:textId="77777777" w:rsidR="0012062D" w:rsidRPr="005676C6" w:rsidRDefault="0012062D" w:rsidP="005676C6">
      <w:pPr>
        <w:pStyle w:val="ListParagraph"/>
        <w:numPr>
          <w:ilvl w:val="0"/>
          <w:numId w:val="49"/>
        </w:numPr>
        <w:spacing w:before="80" w:after="80"/>
        <w:rPr>
          <w:rFonts w:cs="Arial"/>
          <w:szCs w:val="22"/>
          <w:lang w:val="en-NZ"/>
        </w:rPr>
      </w:pPr>
      <w:r>
        <w:rPr>
          <w:rFonts w:cs="Arial"/>
          <w:szCs w:val="22"/>
          <w:lang w:val="en-NZ"/>
        </w:rPr>
        <w:t>P</w:t>
      </w:r>
      <w:r w:rsidRPr="005676C6">
        <w:rPr>
          <w:rFonts w:cs="Arial"/>
          <w:szCs w:val="22"/>
          <w:lang w:val="en-NZ"/>
        </w:rPr>
        <w:t>age 3</w:t>
      </w:r>
      <w:r w:rsidR="005676C6">
        <w:rPr>
          <w:rFonts w:cs="Arial"/>
          <w:szCs w:val="22"/>
          <w:lang w:val="en-NZ"/>
        </w:rPr>
        <w:t>, ‘Could this research be stopped unexpectedly?</w:t>
      </w:r>
      <w:proofErr w:type="gramStart"/>
      <w:r w:rsidR="005676C6">
        <w:rPr>
          <w:rFonts w:cs="Arial"/>
          <w:szCs w:val="22"/>
          <w:lang w:val="en-NZ"/>
        </w:rPr>
        <w:t>’:</w:t>
      </w:r>
      <w:proofErr w:type="gramEnd"/>
      <w:r w:rsidR="005676C6">
        <w:rPr>
          <w:rFonts w:cs="Arial"/>
          <w:szCs w:val="22"/>
          <w:lang w:val="en-NZ"/>
        </w:rPr>
        <w:t xml:space="preserve"> please remove this paragraph as it is not relevant for this type of study and could be confusing for participants. </w:t>
      </w:r>
    </w:p>
    <w:p w14:paraId="3DBFC47B" w14:textId="483DDBED" w:rsidR="0012062D" w:rsidRDefault="005676C6" w:rsidP="00CA7E7E">
      <w:pPr>
        <w:pStyle w:val="ListParagraph"/>
        <w:numPr>
          <w:ilvl w:val="0"/>
          <w:numId w:val="49"/>
        </w:numPr>
        <w:spacing w:before="80" w:after="80"/>
        <w:rPr>
          <w:rFonts w:cs="Arial"/>
          <w:szCs w:val="22"/>
          <w:lang w:val="en-NZ"/>
        </w:rPr>
      </w:pPr>
      <w:r>
        <w:rPr>
          <w:rFonts w:cs="Arial"/>
          <w:szCs w:val="22"/>
          <w:lang w:val="en-NZ"/>
        </w:rPr>
        <w:lastRenderedPageBreak/>
        <w:t xml:space="preserve">Page 3: the committee noted the information given that a participant’s GP will be told about their participation in the study as they may need to contact GPs if new medical problems develop after discharge from hospital or if the research team is unable to contact the participant for final assessments.  The committee requested that more specific information is given </w:t>
      </w:r>
      <w:r w:rsidR="00713264">
        <w:rPr>
          <w:rFonts w:cs="Arial"/>
          <w:szCs w:val="22"/>
          <w:lang w:val="en-NZ"/>
        </w:rPr>
        <w:t>here about what might happen.  For example, high blood pressure and heart rate are critical</w:t>
      </w:r>
      <w:r w:rsidR="00252C22">
        <w:rPr>
          <w:rFonts w:cs="Arial"/>
          <w:szCs w:val="22"/>
          <w:lang w:val="en-NZ"/>
        </w:rPr>
        <w:t xml:space="preserve"> in this resp</w:t>
      </w:r>
      <w:r w:rsidR="00F87D16">
        <w:rPr>
          <w:rFonts w:cs="Arial"/>
          <w:szCs w:val="22"/>
          <w:lang w:val="en-NZ"/>
        </w:rPr>
        <w:t>ect</w:t>
      </w:r>
      <w:r w:rsidR="00713264">
        <w:rPr>
          <w:rFonts w:cs="Arial"/>
          <w:szCs w:val="22"/>
          <w:lang w:val="en-NZ"/>
        </w:rPr>
        <w:t xml:space="preserve">.  </w:t>
      </w:r>
    </w:p>
    <w:p w14:paraId="00E17482" w14:textId="77777777" w:rsidR="0040243C" w:rsidRDefault="0040243C" w:rsidP="00CA7E7E">
      <w:pPr>
        <w:pStyle w:val="ListParagraph"/>
        <w:numPr>
          <w:ilvl w:val="0"/>
          <w:numId w:val="49"/>
        </w:numPr>
        <w:spacing w:before="80" w:after="80"/>
        <w:rPr>
          <w:rFonts w:cs="Arial"/>
          <w:szCs w:val="22"/>
          <w:lang w:val="en-NZ"/>
        </w:rPr>
      </w:pPr>
      <w:r>
        <w:rPr>
          <w:rFonts w:cs="Arial"/>
          <w:szCs w:val="22"/>
          <w:lang w:val="en-NZ"/>
        </w:rPr>
        <w:t xml:space="preserve">Page 4 </w:t>
      </w:r>
      <w:r w:rsidR="00713264">
        <w:rPr>
          <w:rFonts w:cs="Arial"/>
          <w:szCs w:val="22"/>
          <w:lang w:val="en-NZ"/>
        </w:rPr>
        <w:t>under the heading ‘Will the information collected be confidential?</w:t>
      </w:r>
      <w:proofErr w:type="gramStart"/>
      <w:r w:rsidR="00713264">
        <w:rPr>
          <w:rFonts w:cs="Arial"/>
          <w:szCs w:val="22"/>
          <w:lang w:val="en-NZ"/>
        </w:rPr>
        <w:t>’:</w:t>
      </w:r>
      <w:proofErr w:type="gramEnd"/>
      <w:r w:rsidR="00713264">
        <w:rPr>
          <w:rFonts w:cs="Arial"/>
          <w:szCs w:val="22"/>
          <w:lang w:val="en-NZ"/>
        </w:rPr>
        <w:t xml:space="preserve"> please replace the words “NZ Multi Regional ethics committee” with the</w:t>
      </w:r>
      <w:r>
        <w:rPr>
          <w:rFonts w:cs="Arial"/>
          <w:szCs w:val="22"/>
          <w:lang w:val="en-NZ"/>
        </w:rPr>
        <w:t xml:space="preserve"> Central</w:t>
      </w:r>
      <w:r w:rsidR="00713264">
        <w:rPr>
          <w:rFonts w:cs="Arial"/>
          <w:szCs w:val="22"/>
          <w:lang w:val="en-NZ"/>
        </w:rPr>
        <w:t xml:space="preserve"> Health and Disability  Ethics C</w:t>
      </w:r>
      <w:r>
        <w:rPr>
          <w:rFonts w:cs="Arial"/>
          <w:szCs w:val="22"/>
          <w:lang w:val="en-NZ"/>
        </w:rPr>
        <w:t xml:space="preserve">ommittee. </w:t>
      </w:r>
    </w:p>
    <w:p w14:paraId="643F6030" w14:textId="77777777" w:rsidR="00713264" w:rsidRPr="00713264" w:rsidRDefault="00713264" w:rsidP="00713264">
      <w:pPr>
        <w:pStyle w:val="ListParagraph"/>
        <w:numPr>
          <w:ilvl w:val="0"/>
          <w:numId w:val="49"/>
        </w:numPr>
        <w:spacing w:before="80" w:after="80"/>
        <w:rPr>
          <w:rFonts w:cs="Arial"/>
          <w:szCs w:val="22"/>
          <w:lang w:val="en-NZ"/>
        </w:rPr>
      </w:pPr>
      <w:r>
        <w:rPr>
          <w:rFonts w:cs="Arial"/>
          <w:szCs w:val="22"/>
          <w:lang w:val="en-NZ"/>
        </w:rPr>
        <w:t xml:space="preserve">Pages 6 and 7: please review the statements and only include yes/no statements for those that are truly optional. </w:t>
      </w:r>
    </w:p>
    <w:p w14:paraId="6E59FDC8" w14:textId="77777777" w:rsidR="00713264" w:rsidRPr="00713264" w:rsidRDefault="00713264" w:rsidP="00713264">
      <w:pPr>
        <w:pStyle w:val="ListParagraph"/>
        <w:numPr>
          <w:ilvl w:val="0"/>
          <w:numId w:val="49"/>
        </w:numPr>
        <w:spacing w:before="80" w:after="80"/>
        <w:rPr>
          <w:rFonts w:cs="Arial"/>
          <w:szCs w:val="22"/>
          <w:lang w:val="en-NZ"/>
        </w:rPr>
      </w:pPr>
      <w:r>
        <w:rPr>
          <w:rFonts w:cs="Arial"/>
          <w:szCs w:val="22"/>
          <w:lang w:val="en-NZ"/>
        </w:rPr>
        <w:t xml:space="preserve">Page 6: please remove the interpreter box as there will be no Maori or Pacific Peoples in this study.  </w:t>
      </w:r>
    </w:p>
    <w:p w14:paraId="0D69DFFD" w14:textId="77777777" w:rsidR="00713264" w:rsidRDefault="00713264" w:rsidP="00CA7E7E">
      <w:pPr>
        <w:pStyle w:val="ListParagraph"/>
        <w:numPr>
          <w:ilvl w:val="0"/>
          <w:numId w:val="49"/>
        </w:numPr>
        <w:spacing w:before="80" w:after="80"/>
        <w:rPr>
          <w:rFonts w:cs="Arial"/>
          <w:szCs w:val="22"/>
          <w:lang w:val="en-NZ"/>
        </w:rPr>
      </w:pPr>
      <w:r>
        <w:rPr>
          <w:rFonts w:cs="Arial"/>
          <w:szCs w:val="22"/>
          <w:lang w:val="en-NZ"/>
        </w:rPr>
        <w:t>Page 6: please remove the statement “I know who to contact if I have any side effects from the study”.</w:t>
      </w:r>
    </w:p>
    <w:p w14:paraId="31C2A9FA" w14:textId="77777777" w:rsidR="0040243C" w:rsidRDefault="00713264" w:rsidP="00CA7E7E">
      <w:pPr>
        <w:pStyle w:val="ListParagraph"/>
        <w:numPr>
          <w:ilvl w:val="0"/>
          <w:numId w:val="49"/>
        </w:numPr>
        <w:spacing w:before="80" w:after="80"/>
        <w:rPr>
          <w:rFonts w:cs="Arial"/>
          <w:szCs w:val="22"/>
          <w:lang w:val="en-NZ"/>
        </w:rPr>
      </w:pPr>
      <w:r>
        <w:rPr>
          <w:rFonts w:cs="Arial"/>
          <w:szCs w:val="22"/>
          <w:lang w:val="en-NZ"/>
        </w:rPr>
        <w:t>Page 7, l</w:t>
      </w:r>
      <w:r w:rsidR="0040243C">
        <w:rPr>
          <w:rFonts w:cs="Arial"/>
          <w:szCs w:val="22"/>
          <w:lang w:val="en-NZ"/>
        </w:rPr>
        <w:t>ast bullet point</w:t>
      </w:r>
      <w:r>
        <w:rPr>
          <w:rFonts w:cs="Arial"/>
          <w:szCs w:val="22"/>
          <w:lang w:val="en-NZ"/>
        </w:rPr>
        <w:t xml:space="preserve">: please remove the words “I understand”. </w:t>
      </w:r>
    </w:p>
    <w:p w14:paraId="13FFB716" w14:textId="77777777" w:rsidR="00E24E77" w:rsidRPr="00960BFE" w:rsidRDefault="00E24E77" w:rsidP="00E24E77">
      <w:pPr>
        <w:rPr>
          <w:color w:val="FF0000"/>
          <w:lang w:val="en-NZ"/>
        </w:rPr>
      </w:pPr>
    </w:p>
    <w:p w14:paraId="541F839C" w14:textId="77777777" w:rsidR="00E24E77" w:rsidRPr="00FD2B1E" w:rsidRDefault="00E24E77" w:rsidP="00E24E77">
      <w:pPr>
        <w:rPr>
          <w:u w:val="single"/>
          <w:lang w:val="en-NZ"/>
        </w:rPr>
      </w:pPr>
      <w:r w:rsidRPr="00FD2B1E">
        <w:rPr>
          <w:u w:val="single"/>
          <w:lang w:val="en-NZ"/>
        </w:rPr>
        <w:t xml:space="preserve">Decision </w:t>
      </w:r>
    </w:p>
    <w:p w14:paraId="5808CF7D" w14:textId="77777777" w:rsidR="00E24E77" w:rsidRPr="00960BFE" w:rsidRDefault="00E24E77" w:rsidP="00E24E77">
      <w:pPr>
        <w:rPr>
          <w:lang w:val="en-NZ"/>
        </w:rPr>
      </w:pPr>
    </w:p>
    <w:p w14:paraId="650CC3C0" w14:textId="77777777" w:rsidR="00E24E77" w:rsidRPr="00713264" w:rsidRDefault="00E24E77" w:rsidP="00E24E77">
      <w:pPr>
        <w:rPr>
          <w:lang w:val="en-NZ"/>
        </w:rPr>
      </w:pPr>
      <w:r w:rsidRPr="00713264">
        <w:rPr>
          <w:lang w:val="en-NZ"/>
        </w:rPr>
        <w:t xml:space="preserve">This application was </w:t>
      </w:r>
      <w:r w:rsidRPr="00713264">
        <w:rPr>
          <w:i/>
          <w:lang w:val="en-NZ"/>
        </w:rPr>
        <w:t>approved</w:t>
      </w:r>
      <w:r w:rsidRPr="00713264">
        <w:rPr>
          <w:lang w:val="en-NZ"/>
        </w:rPr>
        <w:t xml:space="preserve"> by </w:t>
      </w:r>
      <w:r w:rsidR="0040243C" w:rsidRPr="00713264">
        <w:rPr>
          <w:rFonts w:cs="Arial"/>
          <w:szCs w:val="22"/>
          <w:lang w:val="en-NZ"/>
        </w:rPr>
        <w:t>consensus</w:t>
      </w:r>
      <w:r w:rsidRPr="00713264">
        <w:rPr>
          <w:lang w:val="en-NZ"/>
        </w:rPr>
        <w:t>.</w:t>
      </w:r>
    </w:p>
    <w:p w14:paraId="35BE98AF" w14:textId="77777777" w:rsidR="00BB0D1A" w:rsidRPr="00960BFE" w:rsidRDefault="004D70C4">
      <w:pPr>
        <w:autoSpaceDE w:val="0"/>
        <w:autoSpaceDN w:val="0"/>
        <w:adjustRightInd w:val="0"/>
      </w:pP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1A48F2" w:rsidRPr="00960BFE" w14:paraId="30C8A9DF" w14:textId="77777777" w:rsidTr="001A48F2">
        <w:trPr>
          <w:trHeight w:val="280"/>
        </w:trPr>
        <w:tc>
          <w:tcPr>
            <w:tcW w:w="966" w:type="dxa"/>
            <w:tcBorders>
              <w:top w:val="nil"/>
              <w:left w:val="nil"/>
              <w:bottom w:val="nil"/>
              <w:right w:val="nil"/>
            </w:tcBorders>
          </w:tcPr>
          <w:p w14:paraId="6BF435AF" w14:textId="77777777" w:rsidR="001A48F2" w:rsidRPr="00960BFE" w:rsidRDefault="001A48F2">
            <w:pPr>
              <w:autoSpaceDE w:val="0"/>
              <w:autoSpaceDN w:val="0"/>
              <w:adjustRightInd w:val="0"/>
            </w:pPr>
            <w:r w:rsidRPr="00960BFE">
              <w:lastRenderedPageBreak/>
              <w:t xml:space="preserve"> </w:t>
            </w:r>
            <w:r w:rsidRPr="00960BFE">
              <w:rPr>
                <w:b/>
              </w:rPr>
              <w:t xml:space="preserve">7 </w:t>
            </w:r>
            <w:r w:rsidRPr="00960BFE">
              <w:t xml:space="preserve"> </w:t>
            </w:r>
          </w:p>
        </w:tc>
        <w:tc>
          <w:tcPr>
            <w:tcW w:w="2575" w:type="dxa"/>
            <w:tcBorders>
              <w:top w:val="nil"/>
              <w:left w:val="nil"/>
              <w:bottom w:val="nil"/>
              <w:right w:val="nil"/>
            </w:tcBorders>
          </w:tcPr>
          <w:p w14:paraId="12BC58B0" w14:textId="77777777" w:rsidR="001A48F2" w:rsidRPr="00960BFE" w:rsidRDefault="001A48F2">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5EA310CE" w14:textId="77777777" w:rsidR="001A48F2" w:rsidRPr="00960BFE" w:rsidRDefault="001A48F2">
            <w:pPr>
              <w:autoSpaceDE w:val="0"/>
              <w:autoSpaceDN w:val="0"/>
              <w:adjustRightInd w:val="0"/>
            </w:pPr>
            <w:r w:rsidRPr="00960BFE">
              <w:rPr>
                <w:b/>
              </w:rPr>
              <w:t>15/CEN/116</w:t>
            </w:r>
            <w:r w:rsidRPr="00960BFE">
              <w:t xml:space="preserve"> </w:t>
            </w:r>
          </w:p>
        </w:tc>
      </w:tr>
      <w:tr w:rsidR="001A48F2" w:rsidRPr="00960BFE" w14:paraId="3F7E2F67" w14:textId="77777777" w:rsidTr="001A48F2">
        <w:trPr>
          <w:trHeight w:val="280"/>
        </w:trPr>
        <w:tc>
          <w:tcPr>
            <w:tcW w:w="966" w:type="dxa"/>
            <w:tcBorders>
              <w:top w:val="nil"/>
              <w:left w:val="nil"/>
              <w:bottom w:val="nil"/>
              <w:right w:val="nil"/>
            </w:tcBorders>
          </w:tcPr>
          <w:p w14:paraId="1D298D3B" w14:textId="77777777" w:rsidR="001A48F2" w:rsidRPr="00960BFE" w:rsidRDefault="001A48F2">
            <w:pPr>
              <w:autoSpaceDE w:val="0"/>
              <w:autoSpaceDN w:val="0"/>
              <w:adjustRightInd w:val="0"/>
            </w:pPr>
            <w:r w:rsidRPr="00960BFE">
              <w:t xml:space="preserve"> </w:t>
            </w:r>
          </w:p>
        </w:tc>
        <w:tc>
          <w:tcPr>
            <w:tcW w:w="2575" w:type="dxa"/>
            <w:tcBorders>
              <w:top w:val="nil"/>
              <w:left w:val="nil"/>
              <w:bottom w:val="nil"/>
              <w:right w:val="nil"/>
            </w:tcBorders>
          </w:tcPr>
          <w:p w14:paraId="5E1BD345" w14:textId="77777777" w:rsidR="001A48F2" w:rsidRPr="00960BFE" w:rsidRDefault="001A48F2">
            <w:pPr>
              <w:autoSpaceDE w:val="0"/>
              <w:autoSpaceDN w:val="0"/>
              <w:adjustRightInd w:val="0"/>
            </w:pPr>
            <w:r w:rsidRPr="00960BFE">
              <w:t xml:space="preserve">Title: </w:t>
            </w:r>
          </w:p>
        </w:tc>
        <w:tc>
          <w:tcPr>
            <w:tcW w:w="6459" w:type="dxa"/>
            <w:tcBorders>
              <w:top w:val="nil"/>
              <w:left w:val="nil"/>
              <w:bottom w:val="nil"/>
              <w:right w:val="nil"/>
            </w:tcBorders>
          </w:tcPr>
          <w:p w14:paraId="6C84D8CD" w14:textId="77777777" w:rsidR="001A48F2" w:rsidRPr="00960BFE" w:rsidRDefault="001A48F2">
            <w:pPr>
              <w:autoSpaceDE w:val="0"/>
              <w:autoSpaceDN w:val="0"/>
              <w:adjustRightInd w:val="0"/>
            </w:pPr>
            <w:r w:rsidRPr="00960BFE">
              <w:t xml:space="preserve">Efficacy and safety of </w:t>
            </w:r>
            <w:proofErr w:type="spellStart"/>
            <w:r w:rsidRPr="00960BFE">
              <w:t>finerenone</w:t>
            </w:r>
            <w:proofErr w:type="spellEnd"/>
            <w:r w:rsidRPr="00960BFE">
              <w:t xml:space="preserve"> in subjects with type 2 diabetes mellitus and the clinical diagnosis of diabetic kidney disease. FIDELIO - DKD </w:t>
            </w:r>
          </w:p>
        </w:tc>
      </w:tr>
      <w:tr w:rsidR="001A48F2" w:rsidRPr="00960BFE" w14:paraId="75F9FA11" w14:textId="77777777" w:rsidTr="001A48F2">
        <w:trPr>
          <w:trHeight w:val="280"/>
        </w:trPr>
        <w:tc>
          <w:tcPr>
            <w:tcW w:w="966" w:type="dxa"/>
            <w:tcBorders>
              <w:top w:val="nil"/>
              <w:left w:val="nil"/>
              <w:bottom w:val="nil"/>
              <w:right w:val="nil"/>
            </w:tcBorders>
          </w:tcPr>
          <w:p w14:paraId="66ED50DE" w14:textId="77777777" w:rsidR="001A48F2" w:rsidRPr="00960BFE" w:rsidRDefault="001A48F2">
            <w:pPr>
              <w:autoSpaceDE w:val="0"/>
              <w:autoSpaceDN w:val="0"/>
              <w:adjustRightInd w:val="0"/>
            </w:pPr>
            <w:r w:rsidRPr="00960BFE">
              <w:t xml:space="preserve"> </w:t>
            </w:r>
          </w:p>
        </w:tc>
        <w:tc>
          <w:tcPr>
            <w:tcW w:w="2575" w:type="dxa"/>
            <w:tcBorders>
              <w:top w:val="nil"/>
              <w:left w:val="nil"/>
              <w:bottom w:val="nil"/>
              <w:right w:val="nil"/>
            </w:tcBorders>
          </w:tcPr>
          <w:p w14:paraId="3944354F" w14:textId="77777777" w:rsidR="001A48F2" w:rsidRPr="00960BFE" w:rsidRDefault="001A48F2">
            <w:pPr>
              <w:autoSpaceDE w:val="0"/>
              <w:autoSpaceDN w:val="0"/>
              <w:adjustRightInd w:val="0"/>
            </w:pPr>
            <w:r w:rsidRPr="00960BFE">
              <w:t xml:space="preserve">Principal Investigator: </w:t>
            </w:r>
          </w:p>
        </w:tc>
        <w:tc>
          <w:tcPr>
            <w:tcW w:w="6459" w:type="dxa"/>
            <w:tcBorders>
              <w:top w:val="nil"/>
              <w:left w:val="nil"/>
              <w:bottom w:val="nil"/>
              <w:right w:val="nil"/>
            </w:tcBorders>
          </w:tcPr>
          <w:p w14:paraId="08BDD751" w14:textId="77777777" w:rsidR="001A48F2" w:rsidRPr="00960BFE" w:rsidRDefault="001A48F2">
            <w:pPr>
              <w:autoSpaceDE w:val="0"/>
              <w:autoSpaceDN w:val="0"/>
              <w:adjustRightInd w:val="0"/>
            </w:pPr>
            <w:r w:rsidRPr="00960BFE">
              <w:t xml:space="preserve">Professor Russell Scott </w:t>
            </w:r>
          </w:p>
        </w:tc>
      </w:tr>
      <w:tr w:rsidR="001A48F2" w:rsidRPr="00960BFE" w14:paraId="1AD8DA8D" w14:textId="77777777" w:rsidTr="001A48F2">
        <w:trPr>
          <w:trHeight w:val="280"/>
        </w:trPr>
        <w:tc>
          <w:tcPr>
            <w:tcW w:w="966" w:type="dxa"/>
            <w:tcBorders>
              <w:top w:val="nil"/>
              <w:left w:val="nil"/>
              <w:bottom w:val="nil"/>
              <w:right w:val="nil"/>
            </w:tcBorders>
          </w:tcPr>
          <w:p w14:paraId="11FB4E7F" w14:textId="77777777" w:rsidR="001A48F2" w:rsidRPr="00960BFE" w:rsidRDefault="001A48F2">
            <w:pPr>
              <w:autoSpaceDE w:val="0"/>
              <w:autoSpaceDN w:val="0"/>
              <w:adjustRightInd w:val="0"/>
            </w:pPr>
            <w:r w:rsidRPr="00960BFE">
              <w:t xml:space="preserve"> </w:t>
            </w:r>
          </w:p>
        </w:tc>
        <w:tc>
          <w:tcPr>
            <w:tcW w:w="2575" w:type="dxa"/>
            <w:tcBorders>
              <w:top w:val="nil"/>
              <w:left w:val="nil"/>
              <w:bottom w:val="nil"/>
              <w:right w:val="nil"/>
            </w:tcBorders>
          </w:tcPr>
          <w:p w14:paraId="70FF1C66" w14:textId="77777777" w:rsidR="001A48F2" w:rsidRPr="00960BFE" w:rsidRDefault="001A48F2">
            <w:pPr>
              <w:autoSpaceDE w:val="0"/>
              <w:autoSpaceDN w:val="0"/>
              <w:adjustRightInd w:val="0"/>
            </w:pPr>
            <w:r w:rsidRPr="00960BFE">
              <w:t xml:space="preserve">Sponsor: </w:t>
            </w:r>
          </w:p>
        </w:tc>
        <w:tc>
          <w:tcPr>
            <w:tcW w:w="6459" w:type="dxa"/>
            <w:tcBorders>
              <w:top w:val="nil"/>
              <w:left w:val="nil"/>
              <w:bottom w:val="nil"/>
              <w:right w:val="nil"/>
            </w:tcBorders>
          </w:tcPr>
          <w:p w14:paraId="05F17317" w14:textId="77777777" w:rsidR="001A48F2" w:rsidRPr="00960BFE" w:rsidRDefault="001A48F2">
            <w:pPr>
              <w:autoSpaceDE w:val="0"/>
              <w:autoSpaceDN w:val="0"/>
              <w:adjustRightInd w:val="0"/>
            </w:pPr>
            <w:r w:rsidRPr="00960BFE">
              <w:t xml:space="preserve">Bayer Australia Limited </w:t>
            </w:r>
          </w:p>
        </w:tc>
      </w:tr>
      <w:tr w:rsidR="001A48F2" w:rsidRPr="00960BFE" w14:paraId="7E8A158E" w14:textId="77777777" w:rsidTr="001A48F2">
        <w:trPr>
          <w:trHeight w:val="280"/>
        </w:trPr>
        <w:tc>
          <w:tcPr>
            <w:tcW w:w="966" w:type="dxa"/>
            <w:tcBorders>
              <w:top w:val="nil"/>
              <w:left w:val="nil"/>
              <w:bottom w:val="nil"/>
              <w:right w:val="nil"/>
            </w:tcBorders>
          </w:tcPr>
          <w:p w14:paraId="0C45189C" w14:textId="77777777" w:rsidR="001A48F2" w:rsidRPr="00960BFE" w:rsidRDefault="001A48F2">
            <w:pPr>
              <w:autoSpaceDE w:val="0"/>
              <w:autoSpaceDN w:val="0"/>
              <w:adjustRightInd w:val="0"/>
            </w:pPr>
            <w:r w:rsidRPr="00960BFE">
              <w:t xml:space="preserve"> </w:t>
            </w:r>
          </w:p>
        </w:tc>
        <w:tc>
          <w:tcPr>
            <w:tcW w:w="2575" w:type="dxa"/>
            <w:tcBorders>
              <w:top w:val="nil"/>
              <w:left w:val="nil"/>
              <w:bottom w:val="nil"/>
              <w:right w:val="nil"/>
            </w:tcBorders>
          </w:tcPr>
          <w:p w14:paraId="51CDD3CA" w14:textId="77777777" w:rsidR="001A48F2" w:rsidRPr="00960BFE" w:rsidRDefault="001A48F2">
            <w:pPr>
              <w:autoSpaceDE w:val="0"/>
              <w:autoSpaceDN w:val="0"/>
              <w:adjustRightInd w:val="0"/>
            </w:pPr>
            <w:r w:rsidRPr="00960BFE">
              <w:t xml:space="preserve">Clock Start Date: </w:t>
            </w:r>
          </w:p>
        </w:tc>
        <w:tc>
          <w:tcPr>
            <w:tcW w:w="6459" w:type="dxa"/>
            <w:tcBorders>
              <w:top w:val="nil"/>
              <w:left w:val="nil"/>
              <w:bottom w:val="nil"/>
              <w:right w:val="nil"/>
            </w:tcBorders>
          </w:tcPr>
          <w:p w14:paraId="6042D249" w14:textId="77777777" w:rsidR="001A48F2" w:rsidRPr="00960BFE" w:rsidRDefault="001A48F2">
            <w:pPr>
              <w:autoSpaceDE w:val="0"/>
              <w:autoSpaceDN w:val="0"/>
              <w:adjustRightInd w:val="0"/>
            </w:pPr>
            <w:r w:rsidRPr="00960BFE">
              <w:t xml:space="preserve">13 August 2015 </w:t>
            </w:r>
          </w:p>
        </w:tc>
      </w:tr>
    </w:tbl>
    <w:p w14:paraId="1269DD07" w14:textId="77777777" w:rsidR="00BB0D1A" w:rsidRPr="00960BFE" w:rsidRDefault="004D70C4">
      <w:pPr>
        <w:autoSpaceDE w:val="0"/>
        <w:autoSpaceDN w:val="0"/>
        <w:adjustRightInd w:val="0"/>
      </w:pPr>
      <w:r w:rsidRPr="00960BFE">
        <w:t xml:space="preserve"> </w:t>
      </w:r>
    </w:p>
    <w:p w14:paraId="02511383" w14:textId="77777777" w:rsidR="00987913" w:rsidRPr="001A48F2" w:rsidRDefault="001A48F2">
      <w:pPr>
        <w:autoSpaceDE w:val="0"/>
        <w:autoSpaceDN w:val="0"/>
        <w:adjustRightInd w:val="0"/>
        <w:rPr>
          <w:sz w:val="20"/>
          <w:lang w:val="en-NZ"/>
        </w:rPr>
      </w:pPr>
      <w:r w:rsidRPr="001A48F2">
        <w:rPr>
          <w:rFonts w:cs="Arial"/>
          <w:szCs w:val="22"/>
          <w:lang w:val="en-NZ"/>
        </w:rPr>
        <w:t xml:space="preserve">Dr Jane </w:t>
      </w:r>
      <w:proofErr w:type="spellStart"/>
      <w:r w:rsidRPr="001A48F2">
        <w:rPr>
          <w:rFonts w:cs="Arial"/>
          <w:szCs w:val="22"/>
          <w:lang w:val="en-NZ"/>
        </w:rPr>
        <w:t>Keir</w:t>
      </w:r>
      <w:proofErr w:type="spellEnd"/>
      <w:r w:rsidRPr="001A48F2">
        <w:rPr>
          <w:rFonts w:cs="Arial"/>
          <w:szCs w:val="22"/>
          <w:lang w:val="en-NZ"/>
        </w:rPr>
        <w:t xml:space="preserve">, Ms </w:t>
      </w:r>
      <w:proofErr w:type="spellStart"/>
      <w:r w:rsidRPr="001A48F2">
        <w:rPr>
          <w:rFonts w:cs="Arial"/>
          <w:szCs w:val="22"/>
          <w:lang w:val="en-NZ"/>
        </w:rPr>
        <w:t>Zania</w:t>
      </w:r>
      <w:proofErr w:type="spellEnd"/>
      <w:r w:rsidRPr="001A48F2">
        <w:rPr>
          <w:rFonts w:cs="Arial"/>
          <w:szCs w:val="22"/>
          <w:lang w:val="en-NZ"/>
        </w:rPr>
        <w:t xml:space="preserve"> Morrison and Ms </w:t>
      </w:r>
      <w:proofErr w:type="spellStart"/>
      <w:r w:rsidRPr="001A48F2">
        <w:rPr>
          <w:rFonts w:cs="Arial"/>
          <w:szCs w:val="22"/>
          <w:lang w:val="en-NZ"/>
        </w:rPr>
        <w:t>Privana</w:t>
      </w:r>
      <w:proofErr w:type="spellEnd"/>
      <w:r w:rsidRPr="001A48F2">
        <w:rPr>
          <w:rFonts w:cs="Arial"/>
          <w:szCs w:val="22"/>
          <w:lang w:val="en-NZ"/>
        </w:rPr>
        <w:t xml:space="preserve"> Kura</w:t>
      </w:r>
      <w:r w:rsidRPr="001A48F2">
        <w:rPr>
          <w:lang w:val="en-NZ"/>
        </w:rPr>
        <w:t xml:space="preserve"> were</w:t>
      </w:r>
      <w:r w:rsidR="00987913" w:rsidRPr="001A48F2">
        <w:rPr>
          <w:lang w:val="en-NZ"/>
        </w:rPr>
        <w:t xml:space="preserve"> present </w:t>
      </w:r>
      <w:r w:rsidR="00DC62A5" w:rsidRPr="001A48F2">
        <w:rPr>
          <w:rFonts w:cs="Arial"/>
          <w:szCs w:val="22"/>
          <w:lang w:val="en-NZ"/>
        </w:rPr>
        <w:t>by teleconference</w:t>
      </w:r>
      <w:r w:rsidR="00DC62A5" w:rsidRPr="001A48F2">
        <w:rPr>
          <w:lang w:val="en-NZ"/>
        </w:rPr>
        <w:t xml:space="preserve"> </w:t>
      </w:r>
      <w:r w:rsidR="00987913" w:rsidRPr="001A48F2">
        <w:rPr>
          <w:lang w:val="en-NZ"/>
        </w:rPr>
        <w:t>for discussion of this application.</w:t>
      </w:r>
    </w:p>
    <w:p w14:paraId="7B664461" w14:textId="77777777" w:rsidR="00987913" w:rsidRPr="00960BFE" w:rsidRDefault="00987913">
      <w:pPr>
        <w:autoSpaceDE w:val="0"/>
        <w:autoSpaceDN w:val="0"/>
        <w:adjustRightInd w:val="0"/>
        <w:rPr>
          <w:u w:val="single"/>
          <w:lang w:val="en-NZ"/>
        </w:rPr>
      </w:pPr>
    </w:p>
    <w:p w14:paraId="1D5A3B7F" w14:textId="77777777" w:rsidR="00E24E77" w:rsidRPr="00FD2B1E" w:rsidRDefault="00E24E77">
      <w:pPr>
        <w:autoSpaceDE w:val="0"/>
        <w:autoSpaceDN w:val="0"/>
        <w:adjustRightInd w:val="0"/>
        <w:rPr>
          <w:u w:val="single"/>
          <w:lang w:val="en-NZ"/>
        </w:rPr>
      </w:pPr>
      <w:r w:rsidRPr="00FD2B1E">
        <w:rPr>
          <w:u w:val="single"/>
          <w:lang w:val="en-NZ"/>
        </w:rPr>
        <w:t>Potential conflicts of interest</w:t>
      </w:r>
    </w:p>
    <w:p w14:paraId="29A94417" w14:textId="77777777" w:rsidR="00E24E77" w:rsidRPr="008869BB" w:rsidRDefault="00E24E77">
      <w:pPr>
        <w:autoSpaceDE w:val="0"/>
        <w:autoSpaceDN w:val="0"/>
        <w:adjustRightInd w:val="0"/>
        <w:rPr>
          <w:b/>
          <w:lang w:val="en-NZ"/>
        </w:rPr>
      </w:pPr>
    </w:p>
    <w:p w14:paraId="5DA5EEBC" w14:textId="77777777"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14:paraId="41C48DF8" w14:textId="77777777" w:rsidR="001A48F2" w:rsidRDefault="001A48F2">
      <w:pPr>
        <w:autoSpaceDE w:val="0"/>
        <w:autoSpaceDN w:val="0"/>
        <w:adjustRightInd w:val="0"/>
        <w:rPr>
          <w:lang w:val="en-NZ"/>
        </w:rPr>
      </w:pPr>
    </w:p>
    <w:p w14:paraId="2C873D9C" w14:textId="77777777" w:rsidR="00E24E77" w:rsidRPr="00753E2C" w:rsidRDefault="001A48F2">
      <w:pPr>
        <w:autoSpaceDE w:val="0"/>
        <w:autoSpaceDN w:val="0"/>
        <w:adjustRightInd w:val="0"/>
        <w:rPr>
          <w:lang w:val="en-NZ"/>
        </w:rPr>
      </w:pPr>
      <w:r>
        <w:rPr>
          <w:lang w:val="en-NZ"/>
        </w:rPr>
        <w:t xml:space="preserve">Dr Quinn </w:t>
      </w:r>
      <w:r w:rsidR="00E24E77" w:rsidRPr="00960BFE">
        <w:rPr>
          <w:lang w:val="en-NZ"/>
        </w:rPr>
        <w:t>declared a potential conflict of interes</w:t>
      </w:r>
      <w:r w:rsidR="00CC0EFC">
        <w:rPr>
          <w:lang w:val="en-NZ"/>
        </w:rPr>
        <w:t xml:space="preserve">t, and the Committee decided that Dr Quinn would take no part in the discussion or decision relating to this application. </w:t>
      </w:r>
    </w:p>
    <w:p w14:paraId="5B534D55" w14:textId="77777777" w:rsidR="00E24E77" w:rsidRPr="00960BFE" w:rsidRDefault="00E24E77">
      <w:pPr>
        <w:autoSpaceDE w:val="0"/>
        <w:autoSpaceDN w:val="0"/>
        <w:adjustRightInd w:val="0"/>
        <w:rPr>
          <w:lang w:val="en-NZ"/>
        </w:rPr>
      </w:pPr>
    </w:p>
    <w:p w14:paraId="25CA908B" w14:textId="77777777" w:rsidR="00E24E77" w:rsidRPr="00FD2B1E" w:rsidRDefault="00E24E77">
      <w:pPr>
        <w:autoSpaceDE w:val="0"/>
        <w:autoSpaceDN w:val="0"/>
        <w:adjustRightInd w:val="0"/>
        <w:rPr>
          <w:u w:val="single"/>
          <w:lang w:val="en-NZ"/>
        </w:rPr>
      </w:pPr>
      <w:r w:rsidRPr="00960BFE">
        <w:rPr>
          <w:u w:val="single"/>
          <w:lang w:val="en-NZ"/>
        </w:rPr>
        <w:t>Summary of ethical issues</w:t>
      </w:r>
    </w:p>
    <w:p w14:paraId="6717F617" w14:textId="77777777" w:rsidR="00E24E77" w:rsidRPr="008869BB" w:rsidRDefault="00E24E77">
      <w:pPr>
        <w:autoSpaceDE w:val="0"/>
        <w:autoSpaceDN w:val="0"/>
        <w:adjustRightInd w:val="0"/>
        <w:rPr>
          <w:b/>
          <w:lang w:val="en-NZ"/>
        </w:rPr>
      </w:pPr>
    </w:p>
    <w:p w14:paraId="1D48C924" w14:textId="77777777" w:rsidR="00E24E77" w:rsidRPr="00960BFE" w:rsidRDefault="00E24E77">
      <w:pPr>
        <w:autoSpaceDE w:val="0"/>
        <w:autoSpaceDN w:val="0"/>
        <w:adjustRightInd w:val="0"/>
        <w:rPr>
          <w:lang w:val="en-NZ"/>
        </w:rPr>
      </w:pPr>
      <w:r w:rsidRPr="00960BFE">
        <w:rPr>
          <w:lang w:val="en-NZ"/>
        </w:rPr>
        <w:t xml:space="preserve">The main ethical issues considered by the Committee were as follows. </w:t>
      </w:r>
    </w:p>
    <w:p w14:paraId="0C593C6E" w14:textId="77777777" w:rsidR="00E24E77" w:rsidRPr="002B05E4" w:rsidRDefault="00E24E77" w:rsidP="002B05E4">
      <w:pPr>
        <w:spacing w:before="80" w:after="80"/>
        <w:rPr>
          <w:rFonts w:cs="Arial"/>
          <w:szCs w:val="22"/>
          <w:lang w:val="en-NZ"/>
        </w:rPr>
      </w:pPr>
    </w:p>
    <w:p w14:paraId="566FECF9" w14:textId="77777777" w:rsidR="00362081" w:rsidRDefault="002B05E4" w:rsidP="00CA7E7E">
      <w:pPr>
        <w:pStyle w:val="ListParagraph"/>
        <w:numPr>
          <w:ilvl w:val="0"/>
          <w:numId w:val="49"/>
        </w:numPr>
        <w:spacing w:before="80" w:after="80"/>
        <w:rPr>
          <w:rFonts w:cs="Arial"/>
          <w:szCs w:val="22"/>
          <w:lang w:val="en-NZ"/>
        </w:rPr>
      </w:pPr>
      <w:r>
        <w:rPr>
          <w:rFonts w:cs="Arial"/>
          <w:szCs w:val="22"/>
          <w:lang w:val="en-NZ"/>
        </w:rPr>
        <w:t>The committee agreed to consider this protocol alongside the protocol in 15/CEN/117 as the two studies are related.</w:t>
      </w:r>
      <w:r w:rsidR="00362081">
        <w:rPr>
          <w:rFonts w:cs="Arial"/>
          <w:szCs w:val="22"/>
          <w:lang w:val="en-NZ"/>
        </w:rPr>
        <w:t xml:space="preserve"> </w:t>
      </w:r>
    </w:p>
    <w:p w14:paraId="1EE30252" w14:textId="77777777" w:rsidR="00362081" w:rsidRPr="002B05E4" w:rsidRDefault="00362081" w:rsidP="002B05E4">
      <w:pPr>
        <w:pStyle w:val="ListParagraph"/>
        <w:numPr>
          <w:ilvl w:val="0"/>
          <w:numId w:val="49"/>
        </w:numPr>
        <w:spacing w:before="80" w:after="80"/>
        <w:rPr>
          <w:rFonts w:cs="Arial"/>
          <w:szCs w:val="22"/>
          <w:lang w:val="en-NZ"/>
        </w:rPr>
      </w:pPr>
      <w:r>
        <w:rPr>
          <w:rFonts w:cs="Arial"/>
          <w:szCs w:val="22"/>
          <w:lang w:val="en-NZ"/>
        </w:rPr>
        <w:t>Th</w:t>
      </w:r>
      <w:r w:rsidR="002B05E4">
        <w:rPr>
          <w:rFonts w:cs="Arial"/>
          <w:szCs w:val="22"/>
          <w:lang w:val="en-NZ"/>
        </w:rPr>
        <w:t>e researchers explained that this protocol 16244</w:t>
      </w:r>
      <w:r>
        <w:rPr>
          <w:rFonts w:cs="Arial"/>
          <w:szCs w:val="22"/>
          <w:lang w:val="en-NZ"/>
        </w:rPr>
        <w:t xml:space="preserve"> is a r</w:t>
      </w:r>
      <w:r w:rsidR="002B05E4">
        <w:rPr>
          <w:rFonts w:cs="Arial"/>
          <w:szCs w:val="22"/>
          <w:lang w:val="en-NZ"/>
        </w:rPr>
        <w:t>andomised,</w:t>
      </w:r>
      <w:r>
        <w:rPr>
          <w:rFonts w:cs="Arial"/>
          <w:szCs w:val="22"/>
          <w:lang w:val="en-NZ"/>
        </w:rPr>
        <w:t xml:space="preserve"> d</w:t>
      </w:r>
      <w:r w:rsidR="002B05E4">
        <w:rPr>
          <w:rFonts w:cs="Arial"/>
          <w:szCs w:val="22"/>
          <w:lang w:val="en-NZ"/>
        </w:rPr>
        <w:t>ouble-</w:t>
      </w:r>
      <w:r>
        <w:rPr>
          <w:rFonts w:cs="Arial"/>
          <w:szCs w:val="22"/>
          <w:lang w:val="en-NZ"/>
        </w:rPr>
        <w:t>b</w:t>
      </w:r>
      <w:r w:rsidR="002B05E4">
        <w:rPr>
          <w:rFonts w:cs="Arial"/>
          <w:szCs w:val="22"/>
          <w:lang w:val="en-NZ"/>
        </w:rPr>
        <w:t>lind,</w:t>
      </w:r>
      <w:r>
        <w:rPr>
          <w:rFonts w:cs="Arial"/>
          <w:szCs w:val="22"/>
          <w:lang w:val="en-NZ"/>
        </w:rPr>
        <w:t xml:space="preserve"> p</w:t>
      </w:r>
      <w:r w:rsidR="002B05E4">
        <w:rPr>
          <w:rFonts w:cs="Arial"/>
          <w:szCs w:val="22"/>
          <w:lang w:val="en-NZ"/>
        </w:rPr>
        <w:t>lacebo-</w:t>
      </w:r>
      <w:r>
        <w:rPr>
          <w:rFonts w:cs="Arial"/>
          <w:szCs w:val="22"/>
          <w:lang w:val="en-NZ"/>
        </w:rPr>
        <w:t>c</w:t>
      </w:r>
      <w:r w:rsidR="002B05E4">
        <w:rPr>
          <w:rFonts w:cs="Arial"/>
          <w:szCs w:val="22"/>
          <w:lang w:val="en-NZ"/>
        </w:rPr>
        <w:t>ontrolled,</w:t>
      </w:r>
      <w:r>
        <w:rPr>
          <w:rFonts w:cs="Arial"/>
          <w:szCs w:val="22"/>
          <w:lang w:val="en-NZ"/>
        </w:rPr>
        <w:t xml:space="preserve"> </w:t>
      </w:r>
      <w:r w:rsidR="002B05E4">
        <w:rPr>
          <w:rFonts w:cs="Arial"/>
          <w:szCs w:val="22"/>
          <w:lang w:val="en-NZ"/>
        </w:rPr>
        <w:t xml:space="preserve">multicentre trial of a drug called </w:t>
      </w:r>
      <w:proofErr w:type="spellStart"/>
      <w:r w:rsidR="002B05E4">
        <w:rPr>
          <w:rFonts w:cs="Arial"/>
          <w:szCs w:val="22"/>
          <w:lang w:val="en-NZ"/>
        </w:rPr>
        <w:t>Finerenone</w:t>
      </w:r>
      <w:proofErr w:type="spellEnd"/>
      <w:r w:rsidR="002B05E4">
        <w:rPr>
          <w:rFonts w:cs="Arial"/>
          <w:szCs w:val="22"/>
          <w:lang w:val="en-NZ"/>
        </w:rPr>
        <w:t xml:space="preserve"> and the research will look whether adding this drug to</w:t>
      </w:r>
      <w:r>
        <w:rPr>
          <w:rFonts w:cs="Arial"/>
          <w:szCs w:val="22"/>
          <w:lang w:val="en-NZ"/>
        </w:rPr>
        <w:t xml:space="preserve"> current therapy will have long term</w:t>
      </w:r>
      <w:r w:rsidR="002B05E4">
        <w:rPr>
          <w:rFonts w:cs="Arial"/>
          <w:szCs w:val="22"/>
          <w:lang w:val="en-NZ"/>
        </w:rPr>
        <w:t xml:space="preserve"> </w:t>
      </w:r>
      <w:r>
        <w:rPr>
          <w:rFonts w:cs="Arial"/>
          <w:szCs w:val="22"/>
          <w:lang w:val="en-NZ"/>
        </w:rPr>
        <w:t>bene</w:t>
      </w:r>
      <w:r w:rsidR="002B05E4">
        <w:rPr>
          <w:rFonts w:cs="Arial"/>
          <w:szCs w:val="22"/>
          <w:lang w:val="en-NZ"/>
        </w:rPr>
        <w:t>fits</w:t>
      </w:r>
      <w:r>
        <w:rPr>
          <w:rFonts w:cs="Arial"/>
          <w:szCs w:val="22"/>
          <w:lang w:val="en-NZ"/>
        </w:rPr>
        <w:t xml:space="preserve"> for kid</w:t>
      </w:r>
      <w:r w:rsidR="002B05E4">
        <w:rPr>
          <w:rFonts w:cs="Arial"/>
          <w:szCs w:val="22"/>
          <w:lang w:val="en-NZ"/>
        </w:rPr>
        <w:t>ney disease in people with type 2 diabetes. Protocol 17530 will look</w:t>
      </w:r>
      <w:r w:rsidRPr="002B05E4">
        <w:rPr>
          <w:rFonts w:cs="Arial"/>
          <w:szCs w:val="22"/>
          <w:lang w:val="en-NZ"/>
        </w:rPr>
        <w:t xml:space="preserve"> at ca</w:t>
      </w:r>
      <w:r w:rsidR="002B05E4">
        <w:rPr>
          <w:rFonts w:cs="Arial"/>
          <w:szCs w:val="22"/>
          <w:lang w:val="en-NZ"/>
        </w:rPr>
        <w:t>rdiovascular outcomes.</w:t>
      </w:r>
    </w:p>
    <w:p w14:paraId="05DCD2EB" w14:textId="082AE140" w:rsidR="00362081" w:rsidRPr="002B05E4" w:rsidRDefault="002B05E4" w:rsidP="002B05E4">
      <w:pPr>
        <w:pStyle w:val="ListParagraph"/>
        <w:numPr>
          <w:ilvl w:val="0"/>
          <w:numId w:val="49"/>
        </w:numPr>
        <w:spacing w:before="80" w:after="80"/>
        <w:rPr>
          <w:rFonts w:cs="Arial"/>
          <w:szCs w:val="22"/>
          <w:lang w:val="en-NZ"/>
        </w:rPr>
      </w:pPr>
      <w:r>
        <w:rPr>
          <w:rFonts w:cs="Arial"/>
          <w:szCs w:val="22"/>
          <w:lang w:val="en-NZ"/>
        </w:rPr>
        <w:t>The committee clarified that this research will look</w:t>
      </w:r>
      <w:r w:rsidR="00362081">
        <w:rPr>
          <w:rFonts w:cs="Arial"/>
          <w:szCs w:val="22"/>
          <w:lang w:val="en-NZ"/>
        </w:rPr>
        <w:t xml:space="preserve"> to test </w:t>
      </w:r>
      <w:r>
        <w:rPr>
          <w:rFonts w:cs="Arial"/>
          <w:szCs w:val="22"/>
          <w:lang w:val="en-NZ"/>
        </w:rPr>
        <w:t>a ne</w:t>
      </w:r>
      <w:r w:rsidR="00362081">
        <w:rPr>
          <w:rFonts w:cs="Arial"/>
          <w:szCs w:val="22"/>
          <w:lang w:val="en-NZ"/>
        </w:rPr>
        <w:t>w</w:t>
      </w:r>
      <w:r>
        <w:rPr>
          <w:rFonts w:cs="Arial"/>
          <w:szCs w:val="22"/>
          <w:lang w:val="en-NZ"/>
        </w:rPr>
        <w:t xml:space="preserve"> drug that lowers blood pressure</w:t>
      </w:r>
      <w:r w:rsidR="00362081">
        <w:rPr>
          <w:rFonts w:cs="Arial"/>
          <w:szCs w:val="22"/>
          <w:lang w:val="en-NZ"/>
        </w:rPr>
        <w:t xml:space="preserve"> </w:t>
      </w:r>
      <w:r w:rsidR="00F87D16">
        <w:rPr>
          <w:rFonts w:cs="Arial"/>
          <w:szCs w:val="22"/>
          <w:lang w:val="en-NZ"/>
        </w:rPr>
        <w:t>and</w:t>
      </w:r>
      <w:r w:rsidR="00362081">
        <w:rPr>
          <w:rFonts w:cs="Arial"/>
          <w:szCs w:val="22"/>
          <w:lang w:val="en-NZ"/>
        </w:rPr>
        <w:t xml:space="preserve"> </w:t>
      </w:r>
      <w:r>
        <w:rPr>
          <w:rFonts w:cs="Arial"/>
          <w:szCs w:val="22"/>
          <w:lang w:val="en-NZ"/>
        </w:rPr>
        <w:t>is thought to help</w:t>
      </w:r>
      <w:r w:rsidR="00362081">
        <w:rPr>
          <w:rFonts w:cs="Arial"/>
          <w:szCs w:val="22"/>
          <w:lang w:val="en-NZ"/>
        </w:rPr>
        <w:t xml:space="preserve"> to take pressure off </w:t>
      </w:r>
      <w:r>
        <w:rPr>
          <w:rFonts w:cs="Arial"/>
          <w:szCs w:val="22"/>
          <w:lang w:val="en-NZ"/>
        </w:rPr>
        <w:t xml:space="preserve">the kidneys and help reduce </w:t>
      </w:r>
      <w:r w:rsidR="00362081">
        <w:rPr>
          <w:rFonts w:cs="Arial"/>
          <w:szCs w:val="22"/>
          <w:lang w:val="en-NZ"/>
        </w:rPr>
        <w:t>other risk factor</w:t>
      </w:r>
      <w:r>
        <w:rPr>
          <w:rFonts w:cs="Arial"/>
          <w:szCs w:val="22"/>
          <w:lang w:val="en-NZ"/>
        </w:rPr>
        <w:t>s</w:t>
      </w:r>
      <w:r w:rsidR="00F87D16">
        <w:rPr>
          <w:rFonts w:cs="Arial"/>
          <w:szCs w:val="22"/>
          <w:lang w:val="en-NZ"/>
        </w:rPr>
        <w:t xml:space="preserve"> associated with high blood pressure</w:t>
      </w:r>
      <w:r w:rsidR="00362081">
        <w:rPr>
          <w:rFonts w:cs="Arial"/>
          <w:szCs w:val="22"/>
          <w:lang w:val="en-NZ"/>
        </w:rPr>
        <w:t>.</w:t>
      </w:r>
      <w:r>
        <w:rPr>
          <w:rFonts w:cs="Arial"/>
          <w:szCs w:val="22"/>
          <w:lang w:val="en-NZ"/>
        </w:rPr>
        <w:t xml:space="preserve"> The committee note</w:t>
      </w:r>
      <w:r w:rsidR="00F87D16">
        <w:rPr>
          <w:rFonts w:cs="Arial"/>
          <w:szCs w:val="22"/>
          <w:lang w:val="en-NZ"/>
        </w:rPr>
        <w:t>s</w:t>
      </w:r>
      <w:r>
        <w:rPr>
          <w:rFonts w:cs="Arial"/>
          <w:szCs w:val="22"/>
          <w:lang w:val="en-NZ"/>
        </w:rPr>
        <w:t xml:space="preserve"> that the st</w:t>
      </w:r>
      <w:r w:rsidR="00362081" w:rsidRPr="002B05E4">
        <w:rPr>
          <w:rFonts w:cs="Arial"/>
          <w:szCs w:val="22"/>
          <w:lang w:val="en-NZ"/>
        </w:rPr>
        <w:t>udy d</w:t>
      </w:r>
      <w:r>
        <w:rPr>
          <w:rFonts w:cs="Arial"/>
          <w:szCs w:val="22"/>
          <w:lang w:val="en-NZ"/>
        </w:rPr>
        <w:t>esign is straightforward</w:t>
      </w:r>
      <w:r w:rsidR="00362081" w:rsidRPr="002B05E4">
        <w:rPr>
          <w:rFonts w:cs="Arial"/>
          <w:szCs w:val="22"/>
          <w:lang w:val="en-NZ"/>
        </w:rPr>
        <w:t xml:space="preserve"> but the follow up is </w:t>
      </w:r>
      <w:r>
        <w:rPr>
          <w:rFonts w:cs="Arial"/>
          <w:szCs w:val="22"/>
          <w:lang w:val="en-NZ"/>
        </w:rPr>
        <w:t xml:space="preserve">more </w:t>
      </w:r>
      <w:r w:rsidR="00362081" w:rsidRPr="002B05E4">
        <w:rPr>
          <w:rFonts w:cs="Arial"/>
          <w:szCs w:val="22"/>
          <w:lang w:val="en-NZ"/>
        </w:rPr>
        <w:t xml:space="preserve">involved </w:t>
      </w:r>
      <w:r>
        <w:rPr>
          <w:rFonts w:cs="Arial"/>
          <w:szCs w:val="22"/>
          <w:lang w:val="en-NZ"/>
        </w:rPr>
        <w:t xml:space="preserve">with </w:t>
      </w:r>
      <w:r w:rsidR="00362081" w:rsidRPr="002B05E4">
        <w:rPr>
          <w:rFonts w:cs="Arial"/>
          <w:szCs w:val="22"/>
          <w:lang w:val="en-NZ"/>
        </w:rPr>
        <w:t xml:space="preserve">4 visits in first month </w:t>
      </w:r>
      <w:r>
        <w:rPr>
          <w:rFonts w:cs="Arial"/>
          <w:szCs w:val="22"/>
          <w:lang w:val="en-NZ"/>
        </w:rPr>
        <w:t xml:space="preserve">and visits for </w:t>
      </w:r>
      <w:r w:rsidR="00362081" w:rsidRPr="002B05E4">
        <w:rPr>
          <w:rFonts w:cs="Arial"/>
          <w:szCs w:val="22"/>
          <w:lang w:val="en-NZ"/>
        </w:rPr>
        <w:t>up to</w:t>
      </w:r>
      <w:r>
        <w:rPr>
          <w:rFonts w:cs="Arial"/>
          <w:szCs w:val="22"/>
          <w:lang w:val="en-NZ"/>
        </w:rPr>
        <w:t xml:space="preserve"> three years with questionnaires to complete. </w:t>
      </w:r>
    </w:p>
    <w:p w14:paraId="03942DA8" w14:textId="77777777" w:rsidR="002848BB" w:rsidRDefault="002848BB" w:rsidP="00CA7E7E">
      <w:pPr>
        <w:pStyle w:val="ListParagraph"/>
        <w:numPr>
          <w:ilvl w:val="0"/>
          <w:numId w:val="49"/>
        </w:numPr>
        <w:spacing w:before="80" w:after="80"/>
        <w:rPr>
          <w:rFonts w:cs="Arial"/>
          <w:szCs w:val="22"/>
          <w:lang w:val="en-NZ"/>
        </w:rPr>
      </w:pPr>
      <w:r>
        <w:rPr>
          <w:rFonts w:cs="Arial"/>
          <w:szCs w:val="22"/>
          <w:lang w:val="en-NZ"/>
        </w:rPr>
        <w:t xml:space="preserve">The committee queried why, given the similarity of the two studies why the research team would not combine the endpoints in one larger study? </w:t>
      </w:r>
      <w:r w:rsidR="007A367F">
        <w:rPr>
          <w:rFonts w:cs="Arial"/>
          <w:szCs w:val="22"/>
          <w:lang w:val="en-NZ"/>
        </w:rPr>
        <w:t xml:space="preserve">The researchers advised that the company that they are contracted to has designed the studies to measure different outcomes and that protocol 17530 allows for participants with better kidney function than protocol 16244. </w:t>
      </w:r>
    </w:p>
    <w:p w14:paraId="66A846EB" w14:textId="77777777" w:rsidR="00B81D44" w:rsidRDefault="00B81D44" w:rsidP="00B81D44">
      <w:pPr>
        <w:pStyle w:val="ListParagraph"/>
        <w:numPr>
          <w:ilvl w:val="0"/>
          <w:numId w:val="49"/>
        </w:numPr>
        <w:spacing w:before="80" w:after="80"/>
        <w:rPr>
          <w:rFonts w:cs="Arial"/>
          <w:szCs w:val="22"/>
          <w:lang w:val="en-NZ"/>
        </w:rPr>
      </w:pPr>
      <w:r>
        <w:rPr>
          <w:rFonts w:cs="Arial"/>
          <w:szCs w:val="22"/>
          <w:lang w:val="en-NZ"/>
        </w:rPr>
        <w:t xml:space="preserve">For future reference, please include any known statistics at question p.1.4 on page 26 of the application form as they help the committee see how Maori are represented. </w:t>
      </w:r>
    </w:p>
    <w:p w14:paraId="60B58ABF" w14:textId="77777777" w:rsidR="00B81D44" w:rsidRDefault="00B81D44" w:rsidP="00B81D44">
      <w:pPr>
        <w:pStyle w:val="ListParagraph"/>
        <w:numPr>
          <w:ilvl w:val="0"/>
          <w:numId w:val="49"/>
        </w:numPr>
        <w:spacing w:before="80" w:after="80"/>
        <w:rPr>
          <w:rFonts w:cs="Arial"/>
          <w:szCs w:val="22"/>
          <w:lang w:val="en-NZ"/>
        </w:rPr>
      </w:pPr>
      <w:r>
        <w:rPr>
          <w:rFonts w:cs="Arial"/>
          <w:szCs w:val="22"/>
          <w:lang w:val="en-NZ"/>
        </w:rPr>
        <w:t xml:space="preserve">For future reference, question f.1.2 on page 27 of the application form refers to other New Zealand populations such as pacific peoples.  </w:t>
      </w:r>
    </w:p>
    <w:p w14:paraId="2F98B860" w14:textId="77777777" w:rsidR="00B81D44" w:rsidRDefault="00B81D44" w:rsidP="00B81D44">
      <w:pPr>
        <w:pStyle w:val="ListParagraph"/>
        <w:numPr>
          <w:ilvl w:val="0"/>
          <w:numId w:val="49"/>
        </w:numPr>
        <w:spacing w:before="80" w:after="80"/>
        <w:rPr>
          <w:rFonts w:cs="Arial"/>
          <w:szCs w:val="22"/>
          <w:lang w:val="en-NZ"/>
        </w:rPr>
      </w:pPr>
      <w:r>
        <w:rPr>
          <w:rFonts w:cs="Arial"/>
          <w:szCs w:val="22"/>
          <w:lang w:val="en-NZ"/>
        </w:rPr>
        <w:t xml:space="preserve">The committee asked which Maori research committee had been approached for this study. The researchers advised that they consulted with Mr Peter Mason who has been reviewing protocols in the Canterbury region for some time. </w:t>
      </w:r>
    </w:p>
    <w:p w14:paraId="10E5FF70" w14:textId="77777777" w:rsidR="00F87D16" w:rsidRDefault="00F87D16" w:rsidP="00F87D16">
      <w:pPr>
        <w:pStyle w:val="ListParagraph"/>
        <w:numPr>
          <w:ilvl w:val="0"/>
          <w:numId w:val="49"/>
        </w:numPr>
        <w:spacing w:before="80" w:after="80"/>
        <w:rPr>
          <w:rFonts w:cs="Arial"/>
          <w:szCs w:val="22"/>
          <w:lang w:val="en-NZ"/>
        </w:rPr>
      </w:pPr>
      <w:r>
        <w:rPr>
          <w:rFonts w:cs="Arial"/>
          <w:szCs w:val="22"/>
          <w:lang w:val="en-NZ"/>
        </w:rPr>
        <w:t xml:space="preserve">The committee was pleased to see an abbreviated participant information sheet that will be given to participants before they receive the full version. </w:t>
      </w:r>
    </w:p>
    <w:p w14:paraId="628526E1" w14:textId="77777777" w:rsidR="00F87D16" w:rsidRDefault="00F87D16" w:rsidP="00F87D16">
      <w:pPr>
        <w:pStyle w:val="ListParagraph"/>
        <w:numPr>
          <w:ilvl w:val="0"/>
          <w:numId w:val="49"/>
        </w:numPr>
        <w:spacing w:before="80" w:after="80"/>
        <w:rPr>
          <w:rFonts w:cs="Arial"/>
          <w:szCs w:val="22"/>
          <w:lang w:val="en-NZ"/>
        </w:rPr>
      </w:pPr>
      <w:r>
        <w:rPr>
          <w:rFonts w:cs="Arial"/>
          <w:szCs w:val="22"/>
          <w:lang w:val="en-NZ"/>
        </w:rPr>
        <w:t>The committee noted the Declaration of Objection to the Collection of Study Data and Withdrawal of Consent form and advised that legally participants don’t have to withdraw in writing.  The researchers explained that this is a sponsor requirement. In practice if they are not able to get withdrawal in writing they are satisfied with a verbal statement and note this down in participant records.</w:t>
      </w:r>
    </w:p>
    <w:p w14:paraId="2931729C" w14:textId="77777777" w:rsidR="00F87D16" w:rsidRDefault="00F87D16" w:rsidP="00252C22">
      <w:pPr>
        <w:pStyle w:val="ListParagraph"/>
        <w:spacing w:before="80" w:after="80"/>
        <w:rPr>
          <w:rFonts w:cs="Arial"/>
          <w:szCs w:val="22"/>
          <w:lang w:val="en-NZ"/>
        </w:rPr>
      </w:pPr>
    </w:p>
    <w:p w14:paraId="33834CFF" w14:textId="77777777" w:rsidR="007A367F" w:rsidRDefault="007A367F" w:rsidP="007A367F">
      <w:pPr>
        <w:spacing w:before="80" w:after="80"/>
        <w:rPr>
          <w:rFonts w:cs="Arial"/>
          <w:szCs w:val="22"/>
          <w:lang w:val="en-NZ"/>
        </w:rPr>
      </w:pPr>
      <w:r w:rsidRPr="00064868">
        <w:rPr>
          <w:rFonts w:cs="Arial"/>
          <w:szCs w:val="22"/>
          <w:lang w:val="en-NZ"/>
        </w:rPr>
        <w:lastRenderedPageBreak/>
        <w:t>The committee requested the following changes to the participant information sheet and consent forms:</w:t>
      </w:r>
    </w:p>
    <w:p w14:paraId="0381D5B4" w14:textId="77777777" w:rsidR="00064868" w:rsidRPr="00064868" w:rsidRDefault="00064868" w:rsidP="007A367F">
      <w:pPr>
        <w:spacing w:before="80" w:after="80"/>
        <w:rPr>
          <w:rFonts w:cs="Arial"/>
          <w:szCs w:val="22"/>
          <w:lang w:val="en-NZ"/>
        </w:rPr>
      </w:pPr>
    </w:p>
    <w:p w14:paraId="22508342" w14:textId="77777777" w:rsidR="00362081" w:rsidRDefault="007A367F" w:rsidP="00CA7E7E">
      <w:pPr>
        <w:pStyle w:val="ListParagraph"/>
        <w:numPr>
          <w:ilvl w:val="0"/>
          <w:numId w:val="49"/>
        </w:numPr>
        <w:spacing w:before="80" w:after="80"/>
        <w:rPr>
          <w:rFonts w:cs="Arial"/>
          <w:szCs w:val="22"/>
          <w:lang w:val="en-NZ"/>
        </w:rPr>
      </w:pPr>
      <w:r>
        <w:rPr>
          <w:rFonts w:cs="Arial"/>
          <w:szCs w:val="22"/>
          <w:lang w:val="en-NZ"/>
        </w:rPr>
        <w:t>Page 3 of 18 under the heading ‘What is the study drug being tested?</w:t>
      </w:r>
      <w:proofErr w:type="gramStart"/>
      <w:r>
        <w:rPr>
          <w:rFonts w:cs="Arial"/>
          <w:szCs w:val="22"/>
          <w:lang w:val="en-NZ"/>
        </w:rPr>
        <w:t>’:</w:t>
      </w:r>
      <w:proofErr w:type="gramEnd"/>
      <w:r>
        <w:rPr>
          <w:rFonts w:cs="Arial"/>
          <w:szCs w:val="22"/>
          <w:lang w:val="en-NZ"/>
        </w:rPr>
        <w:t xml:space="preserve">  please state that ethical approval is from the Central Health and Disability Ethics Committee. </w:t>
      </w:r>
    </w:p>
    <w:p w14:paraId="05C844EF" w14:textId="72998243" w:rsidR="00362081" w:rsidRDefault="00362081" w:rsidP="00CA7E7E">
      <w:pPr>
        <w:pStyle w:val="ListParagraph"/>
        <w:numPr>
          <w:ilvl w:val="0"/>
          <w:numId w:val="49"/>
        </w:numPr>
        <w:spacing w:before="80" w:after="80"/>
        <w:rPr>
          <w:rFonts w:cs="Arial"/>
          <w:szCs w:val="22"/>
          <w:lang w:val="en-NZ"/>
        </w:rPr>
      </w:pPr>
      <w:r>
        <w:rPr>
          <w:rFonts w:cs="Arial"/>
          <w:szCs w:val="22"/>
          <w:lang w:val="en-NZ"/>
        </w:rPr>
        <w:t>Page 7</w:t>
      </w:r>
      <w:r w:rsidR="007A367F">
        <w:rPr>
          <w:rFonts w:cs="Arial"/>
          <w:szCs w:val="22"/>
          <w:lang w:val="en-NZ"/>
        </w:rPr>
        <w:t xml:space="preserve"> of 18 under the heading ‘What are the possible benefits of taking part?</w:t>
      </w:r>
      <w:proofErr w:type="gramStart"/>
      <w:r w:rsidR="007A367F">
        <w:rPr>
          <w:rFonts w:cs="Arial"/>
          <w:szCs w:val="22"/>
          <w:lang w:val="en-NZ"/>
        </w:rPr>
        <w:t>’:</w:t>
      </w:r>
      <w:proofErr w:type="gramEnd"/>
      <w:r w:rsidR="007A367F">
        <w:rPr>
          <w:rFonts w:cs="Arial"/>
          <w:szCs w:val="22"/>
          <w:lang w:val="en-NZ"/>
        </w:rPr>
        <w:t xml:space="preserve"> the committee noted that the sentence “In add</w:t>
      </w:r>
      <w:r w:rsidR="00252C22">
        <w:rPr>
          <w:rFonts w:cs="Arial"/>
          <w:szCs w:val="22"/>
          <w:lang w:val="en-NZ"/>
        </w:rPr>
        <w:t xml:space="preserve">ition, if </w:t>
      </w:r>
      <w:proofErr w:type="spellStart"/>
      <w:r w:rsidR="00252C22">
        <w:rPr>
          <w:rFonts w:cs="Arial"/>
          <w:szCs w:val="22"/>
          <w:lang w:val="en-NZ"/>
        </w:rPr>
        <w:t>F</w:t>
      </w:r>
      <w:r w:rsidR="00364C0C">
        <w:rPr>
          <w:rFonts w:cs="Arial"/>
          <w:szCs w:val="22"/>
          <w:lang w:val="en-NZ"/>
        </w:rPr>
        <w:t>inerenone</w:t>
      </w:r>
      <w:proofErr w:type="spellEnd"/>
      <w:r w:rsidR="00364C0C">
        <w:rPr>
          <w:rFonts w:cs="Arial"/>
          <w:szCs w:val="22"/>
          <w:lang w:val="en-NZ"/>
        </w:rPr>
        <w:t xml:space="preserve"> is proven to be more effective than placebo, you may be among the first to benefit” is misleading as some will  receive placebo and will not benefit.  </w:t>
      </w:r>
    </w:p>
    <w:p w14:paraId="515CC126" w14:textId="77777777" w:rsidR="00362081" w:rsidRDefault="00B81D44" w:rsidP="00CA7E7E">
      <w:pPr>
        <w:pStyle w:val="ListParagraph"/>
        <w:numPr>
          <w:ilvl w:val="0"/>
          <w:numId w:val="49"/>
        </w:numPr>
        <w:spacing w:before="80" w:after="80"/>
        <w:rPr>
          <w:rFonts w:cs="Arial"/>
          <w:szCs w:val="22"/>
          <w:lang w:val="en-NZ"/>
        </w:rPr>
      </w:pPr>
      <w:r>
        <w:rPr>
          <w:rFonts w:cs="Arial"/>
          <w:szCs w:val="22"/>
          <w:lang w:val="en-NZ"/>
        </w:rPr>
        <w:t xml:space="preserve">Please state that participants may receive reimbursement for travel expenses and give a range for the amount that they may receive. </w:t>
      </w:r>
    </w:p>
    <w:p w14:paraId="6E6AC0C5" w14:textId="77777777" w:rsidR="00F16C1C" w:rsidRPr="00AD2275" w:rsidRDefault="00AD2275" w:rsidP="00AD2275">
      <w:pPr>
        <w:pStyle w:val="ListParagraph"/>
        <w:numPr>
          <w:ilvl w:val="0"/>
          <w:numId w:val="49"/>
        </w:numPr>
        <w:spacing w:before="80" w:after="80"/>
        <w:rPr>
          <w:rFonts w:cs="Arial"/>
          <w:szCs w:val="22"/>
          <w:lang w:val="en-NZ"/>
        </w:rPr>
      </w:pPr>
      <w:r w:rsidRPr="00AD2275">
        <w:rPr>
          <w:rFonts w:cs="Arial"/>
          <w:szCs w:val="22"/>
          <w:lang w:val="en-NZ"/>
        </w:rPr>
        <w:t>The committee noted that the consent form made reference to proxy consent and reminded the researchers that participants must be able to consent for themselves.</w:t>
      </w:r>
      <w:r w:rsidR="00F16C1C" w:rsidRPr="00AD2275">
        <w:rPr>
          <w:rFonts w:cs="Arial"/>
          <w:szCs w:val="22"/>
          <w:lang w:val="en-NZ"/>
        </w:rPr>
        <w:t xml:space="preserve"> </w:t>
      </w:r>
      <w:r w:rsidRPr="00AD2275">
        <w:rPr>
          <w:rFonts w:cs="Arial"/>
          <w:szCs w:val="22"/>
          <w:lang w:val="en-NZ"/>
        </w:rPr>
        <w:t xml:space="preserve">The researchers explained that they will only recruit competent people to the study and competent adults. The committee asked that the researchers remove any reference to proxy consent. </w:t>
      </w:r>
      <w:r w:rsidR="00F16C1C" w:rsidRPr="00AD2275">
        <w:rPr>
          <w:rFonts w:cs="Arial"/>
          <w:szCs w:val="22"/>
          <w:lang w:val="en-NZ"/>
        </w:rPr>
        <w:t xml:space="preserve">  </w:t>
      </w:r>
    </w:p>
    <w:p w14:paraId="107229F9" w14:textId="77777777" w:rsidR="00F16C1C" w:rsidRPr="00AD2275" w:rsidRDefault="00F16C1C" w:rsidP="00CA7E7E">
      <w:pPr>
        <w:pStyle w:val="ListParagraph"/>
        <w:numPr>
          <w:ilvl w:val="0"/>
          <w:numId w:val="49"/>
        </w:numPr>
        <w:spacing w:before="80" w:after="80"/>
        <w:rPr>
          <w:rFonts w:cs="Arial"/>
          <w:szCs w:val="22"/>
          <w:lang w:val="en-NZ"/>
        </w:rPr>
      </w:pPr>
      <w:r w:rsidRPr="00AD2275">
        <w:rPr>
          <w:rFonts w:cs="Arial"/>
          <w:szCs w:val="22"/>
          <w:lang w:val="en-NZ"/>
        </w:rPr>
        <w:t>Page 17</w:t>
      </w:r>
      <w:r w:rsidR="00AD2275" w:rsidRPr="00AD2275">
        <w:rPr>
          <w:rFonts w:cs="Arial"/>
          <w:szCs w:val="22"/>
          <w:lang w:val="en-NZ"/>
        </w:rPr>
        <w:t xml:space="preserve"> of 18: please remove the words “in writing” to inform study doctor of a decision to withdraw from the study as withdrawal does not legally have to be in writing.  </w:t>
      </w:r>
      <w:r w:rsidRPr="00AD2275">
        <w:rPr>
          <w:rFonts w:cs="Arial"/>
          <w:szCs w:val="22"/>
          <w:lang w:val="en-NZ"/>
        </w:rPr>
        <w:t xml:space="preserve">  </w:t>
      </w:r>
    </w:p>
    <w:p w14:paraId="06C0F839" w14:textId="77777777" w:rsidR="00AD2275" w:rsidRPr="00AD2275" w:rsidRDefault="00AD2275" w:rsidP="0046777A">
      <w:pPr>
        <w:pStyle w:val="ListParagraph"/>
        <w:numPr>
          <w:ilvl w:val="0"/>
          <w:numId w:val="49"/>
        </w:numPr>
        <w:spacing w:before="80" w:after="80"/>
        <w:rPr>
          <w:rFonts w:cs="Arial"/>
          <w:szCs w:val="22"/>
          <w:lang w:val="en-NZ"/>
        </w:rPr>
      </w:pPr>
      <w:r w:rsidRPr="00AD2275">
        <w:rPr>
          <w:rFonts w:cs="Arial"/>
          <w:szCs w:val="22"/>
          <w:lang w:val="en-NZ"/>
        </w:rPr>
        <w:t>Please include important c</w:t>
      </w:r>
      <w:r w:rsidR="00F16C1C" w:rsidRPr="00AD2275">
        <w:rPr>
          <w:rFonts w:cs="Arial"/>
          <w:szCs w:val="22"/>
          <w:lang w:val="en-NZ"/>
        </w:rPr>
        <w:t xml:space="preserve">ontact numbers </w:t>
      </w:r>
      <w:r w:rsidRPr="00AD2275">
        <w:rPr>
          <w:rFonts w:cs="Arial"/>
          <w:szCs w:val="22"/>
          <w:lang w:val="en-NZ"/>
        </w:rPr>
        <w:t xml:space="preserve">and details at the end of the document rather than in the body of the document so that they are accessible.  Please do the same in the short forms too. </w:t>
      </w:r>
    </w:p>
    <w:p w14:paraId="33FF501D" w14:textId="77777777" w:rsidR="00E24E77" w:rsidRPr="00064868" w:rsidRDefault="00AD2275" w:rsidP="0046777A">
      <w:pPr>
        <w:pStyle w:val="ListParagraph"/>
        <w:numPr>
          <w:ilvl w:val="0"/>
          <w:numId w:val="49"/>
        </w:numPr>
        <w:spacing w:before="80" w:after="80"/>
        <w:rPr>
          <w:lang w:val="en-NZ"/>
        </w:rPr>
      </w:pPr>
      <w:r w:rsidRPr="00AD2275">
        <w:rPr>
          <w:rFonts w:cs="Arial"/>
          <w:szCs w:val="22"/>
          <w:lang w:val="en-NZ"/>
        </w:rPr>
        <w:t xml:space="preserve">Please mirror the statement about information being collected on pregnancy and birth (page 7 of the pregnancy information sheet), in the main information sheet and consent form. </w:t>
      </w:r>
    </w:p>
    <w:p w14:paraId="26F00999" w14:textId="77777777" w:rsidR="00064868" w:rsidRPr="00AD2275" w:rsidRDefault="00064868" w:rsidP="00064868">
      <w:pPr>
        <w:pStyle w:val="ListParagraph"/>
        <w:spacing w:before="80" w:after="80"/>
        <w:rPr>
          <w:lang w:val="en-NZ"/>
        </w:rPr>
      </w:pPr>
    </w:p>
    <w:p w14:paraId="64B14538" w14:textId="77777777" w:rsidR="00E24E77" w:rsidRPr="00FD2B1E" w:rsidRDefault="00E24E77" w:rsidP="00E24E77">
      <w:pPr>
        <w:rPr>
          <w:u w:val="single"/>
          <w:lang w:val="en-NZ"/>
        </w:rPr>
      </w:pPr>
      <w:r w:rsidRPr="00FD2B1E">
        <w:rPr>
          <w:u w:val="single"/>
          <w:lang w:val="en-NZ"/>
        </w:rPr>
        <w:t xml:space="preserve">Decision </w:t>
      </w:r>
    </w:p>
    <w:p w14:paraId="7FB969A1" w14:textId="77777777" w:rsidR="00E24E77" w:rsidRPr="00960BFE" w:rsidRDefault="00E24E77" w:rsidP="00E24E77">
      <w:pPr>
        <w:rPr>
          <w:lang w:val="en-NZ"/>
        </w:rPr>
      </w:pPr>
    </w:p>
    <w:p w14:paraId="07164219" w14:textId="77777777" w:rsidR="00E24E77" w:rsidRPr="00EC3BAD" w:rsidRDefault="00E24E77" w:rsidP="00E24E77">
      <w:pPr>
        <w:rPr>
          <w:lang w:val="en-NZ"/>
        </w:rPr>
      </w:pPr>
      <w:r w:rsidRPr="00EC3BAD">
        <w:rPr>
          <w:lang w:val="en-NZ"/>
        </w:rPr>
        <w:t xml:space="preserve">This application was </w:t>
      </w:r>
      <w:r w:rsidRPr="00EC3BAD">
        <w:rPr>
          <w:i/>
          <w:lang w:val="en-NZ"/>
        </w:rPr>
        <w:t>approved</w:t>
      </w:r>
      <w:r w:rsidRPr="00EC3BAD">
        <w:rPr>
          <w:lang w:val="en-NZ"/>
        </w:rPr>
        <w:t xml:space="preserve"> by </w:t>
      </w:r>
      <w:r w:rsidR="00C62151" w:rsidRPr="00EC3BAD">
        <w:rPr>
          <w:rFonts w:cs="Arial"/>
          <w:szCs w:val="22"/>
          <w:lang w:val="en-NZ"/>
        </w:rPr>
        <w:t>consensus</w:t>
      </w:r>
      <w:r w:rsidRPr="00EC3BAD">
        <w:rPr>
          <w:lang w:val="en-NZ"/>
        </w:rPr>
        <w:t>.</w:t>
      </w:r>
    </w:p>
    <w:p w14:paraId="1EA2F6F8" w14:textId="06274871" w:rsidR="00BB0D1A" w:rsidRPr="00960BFE" w:rsidRDefault="004D70C4">
      <w:pPr>
        <w:autoSpaceDE w:val="0"/>
        <w:autoSpaceDN w:val="0"/>
        <w:adjustRightInd w:val="0"/>
      </w:pP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8C7A81" w:rsidRPr="00960BFE" w14:paraId="71B5422B" w14:textId="77777777" w:rsidTr="008C7A81">
        <w:trPr>
          <w:trHeight w:val="280"/>
        </w:trPr>
        <w:tc>
          <w:tcPr>
            <w:tcW w:w="966" w:type="dxa"/>
            <w:tcBorders>
              <w:top w:val="nil"/>
              <w:left w:val="nil"/>
              <w:bottom w:val="nil"/>
              <w:right w:val="nil"/>
            </w:tcBorders>
          </w:tcPr>
          <w:p w14:paraId="6CE9405D" w14:textId="77777777" w:rsidR="008C7A81" w:rsidRPr="00960BFE" w:rsidRDefault="008C7A81">
            <w:pPr>
              <w:autoSpaceDE w:val="0"/>
              <w:autoSpaceDN w:val="0"/>
              <w:adjustRightInd w:val="0"/>
            </w:pPr>
            <w:r w:rsidRPr="00960BFE">
              <w:lastRenderedPageBreak/>
              <w:t xml:space="preserve"> </w:t>
            </w:r>
            <w:r w:rsidRPr="00960BFE">
              <w:rPr>
                <w:b/>
              </w:rPr>
              <w:t xml:space="preserve">8 </w:t>
            </w:r>
            <w:r w:rsidRPr="00960BFE">
              <w:t xml:space="preserve"> </w:t>
            </w:r>
          </w:p>
        </w:tc>
        <w:tc>
          <w:tcPr>
            <w:tcW w:w="2575" w:type="dxa"/>
            <w:tcBorders>
              <w:top w:val="nil"/>
              <w:left w:val="nil"/>
              <w:bottom w:val="nil"/>
              <w:right w:val="nil"/>
            </w:tcBorders>
          </w:tcPr>
          <w:p w14:paraId="4B57196F" w14:textId="77777777" w:rsidR="008C7A81" w:rsidRPr="00960BFE" w:rsidRDefault="008C7A81">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677795A8" w14:textId="77777777" w:rsidR="008C7A81" w:rsidRPr="00960BFE" w:rsidRDefault="008C7A81">
            <w:pPr>
              <w:autoSpaceDE w:val="0"/>
              <w:autoSpaceDN w:val="0"/>
              <w:adjustRightInd w:val="0"/>
            </w:pPr>
            <w:r w:rsidRPr="00960BFE">
              <w:rPr>
                <w:b/>
              </w:rPr>
              <w:t>15/CEN/117</w:t>
            </w:r>
            <w:r w:rsidRPr="00960BFE">
              <w:t xml:space="preserve"> </w:t>
            </w:r>
          </w:p>
        </w:tc>
      </w:tr>
      <w:tr w:rsidR="008C7A81" w:rsidRPr="00960BFE" w14:paraId="3072492A" w14:textId="77777777" w:rsidTr="008C7A81">
        <w:trPr>
          <w:trHeight w:val="280"/>
        </w:trPr>
        <w:tc>
          <w:tcPr>
            <w:tcW w:w="966" w:type="dxa"/>
            <w:tcBorders>
              <w:top w:val="nil"/>
              <w:left w:val="nil"/>
              <w:bottom w:val="nil"/>
              <w:right w:val="nil"/>
            </w:tcBorders>
          </w:tcPr>
          <w:p w14:paraId="51B85A4A" w14:textId="77777777" w:rsidR="008C7A81" w:rsidRPr="00960BFE" w:rsidRDefault="008C7A81">
            <w:pPr>
              <w:autoSpaceDE w:val="0"/>
              <w:autoSpaceDN w:val="0"/>
              <w:adjustRightInd w:val="0"/>
            </w:pPr>
            <w:r w:rsidRPr="00960BFE">
              <w:t xml:space="preserve"> </w:t>
            </w:r>
          </w:p>
        </w:tc>
        <w:tc>
          <w:tcPr>
            <w:tcW w:w="2575" w:type="dxa"/>
            <w:tcBorders>
              <w:top w:val="nil"/>
              <w:left w:val="nil"/>
              <w:bottom w:val="nil"/>
              <w:right w:val="nil"/>
            </w:tcBorders>
          </w:tcPr>
          <w:p w14:paraId="286CADAA" w14:textId="77777777" w:rsidR="008C7A81" w:rsidRPr="00960BFE" w:rsidRDefault="008C7A81">
            <w:pPr>
              <w:autoSpaceDE w:val="0"/>
              <w:autoSpaceDN w:val="0"/>
              <w:adjustRightInd w:val="0"/>
            </w:pPr>
            <w:r w:rsidRPr="00960BFE">
              <w:t xml:space="preserve">Title: </w:t>
            </w:r>
          </w:p>
        </w:tc>
        <w:tc>
          <w:tcPr>
            <w:tcW w:w="6459" w:type="dxa"/>
            <w:tcBorders>
              <w:top w:val="nil"/>
              <w:left w:val="nil"/>
              <w:bottom w:val="nil"/>
              <w:right w:val="nil"/>
            </w:tcBorders>
          </w:tcPr>
          <w:p w14:paraId="6C4F11FF" w14:textId="77777777" w:rsidR="008C7A81" w:rsidRPr="00960BFE" w:rsidRDefault="008C7A81">
            <w:pPr>
              <w:autoSpaceDE w:val="0"/>
              <w:autoSpaceDN w:val="0"/>
              <w:adjustRightInd w:val="0"/>
            </w:pPr>
            <w:r w:rsidRPr="00960BFE">
              <w:t xml:space="preserve">Efficacy and safety of </w:t>
            </w:r>
            <w:proofErr w:type="spellStart"/>
            <w:r w:rsidRPr="00960BFE">
              <w:t>finerenone</w:t>
            </w:r>
            <w:proofErr w:type="spellEnd"/>
            <w:r w:rsidRPr="00960BFE">
              <w:t xml:space="preserve"> in subjects with type 2 diabetes mellitus and the clinical diagnosis of diabetic kidney disease. FIGARO-DKD </w:t>
            </w:r>
          </w:p>
        </w:tc>
      </w:tr>
      <w:tr w:rsidR="008C7A81" w:rsidRPr="00960BFE" w14:paraId="0DE42312" w14:textId="77777777" w:rsidTr="008C7A81">
        <w:trPr>
          <w:trHeight w:val="280"/>
        </w:trPr>
        <w:tc>
          <w:tcPr>
            <w:tcW w:w="966" w:type="dxa"/>
            <w:tcBorders>
              <w:top w:val="nil"/>
              <w:left w:val="nil"/>
              <w:bottom w:val="nil"/>
              <w:right w:val="nil"/>
            </w:tcBorders>
          </w:tcPr>
          <w:p w14:paraId="2B6DAEE5" w14:textId="77777777" w:rsidR="008C7A81" w:rsidRPr="00960BFE" w:rsidRDefault="008C7A81">
            <w:pPr>
              <w:autoSpaceDE w:val="0"/>
              <w:autoSpaceDN w:val="0"/>
              <w:adjustRightInd w:val="0"/>
            </w:pPr>
            <w:r w:rsidRPr="00960BFE">
              <w:t xml:space="preserve"> </w:t>
            </w:r>
          </w:p>
        </w:tc>
        <w:tc>
          <w:tcPr>
            <w:tcW w:w="2575" w:type="dxa"/>
            <w:tcBorders>
              <w:top w:val="nil"/>
              <w:left w:val="nil"/>
              <w:bottom w:val="nil"/>
              <w:right w:val="nil"/>
            </w:tcBorders>
          </w:tcPr>
          <w:p w14:paraId="29DB4A7B" w14:textId="77777777" w:rsidR="008C7A81" w:rsidRPr="00960BFE" w:rsidRDefault="008C7A81">
            <w:pPr>
              <w:autoSpaceDE w:val="0"/>
              <w:autoSpaceDN w:val="0"/>
              <w:adjustRightInd w:val="0"/>
            </w:pPr>
            <w:r w:rsidRPr="00960BFE">
              <w:t xml:space="preserve">Principal Investigator: </w:t>
            </w:r>
          </w:p>
        </w:tc>
        <w:tc>
          <w:tcPr>
            <w:tcW w:w="6459" w:type="dxa"/>
            <w:tcBorders>
              <w:top w:val="nil"/>
              <w:left w:val="nil"/>
              <w:bottom w:val="nil"/>
              <w:right w:val="nil"/>
            </w:tcBorders>
          </w:tcPr>
          <w:p w14:paraId="5CC50881" w14:textId="77777777" w:rsidR="008C7A81" w:rsidRPr="00960BFE" w:rsidRDefault="008C7A81">
            <w:pPr>
              <w:autoSpaceDE w:val="0"/>
              <w:autoSpaceDN w:val="0"/>
              <w:adjustRightInd w:val="0"/>
            </w:pPr>
            <w:r w:rsidRPr="00960BFE">
              <w:t xml:space="preserve">Professor Russell Scott </w:t>
            </w:r>
          </w:p>
        </w:tc>
      </w:tr>
      <w:tr w:rsidR="008C7A81" w:rsidRPr="00960BFE" w14:paraId="12D8138A" w14:textId="77777777" w:rsidTr="008C7A81">
        <w:trPr>
          <w:trHeight w:val="280"/>
        </w:trPr>
        <w:tc>
          <w:tcPr>
            <w:tcW w:w="966" w:type="dxa"/>
            <w:tcBorders>
              <w:top w:val="nil"/>
              <w:left w:val="nil"/>
              <w:bottom w:val="nil"/>
              <w:right w:val="nil"/>
            </w:tcBorders>
          </w:tcPr>
          <w:p w14:paraId="042213BA" w14:textId="77777777" w:rsidR="008C7A81" w:rsidRPr="00960BFE" w:rsidRDefault="008C7A81">
            <w:pPr>
              <w:autoSpaceDE w:val="0"/>
              <w:autoSpaceDN w:val="0"/>
              <w:adjustRightInd w:val="0"/>
            </w:pPr>
            <w:r w:rsidRPr="00960BFE">
              <w:t xml:space="preserve"> </w:t>
            </w:r>
          </w:p>
        </w:tc>
        <w:tc>
          <w:tcPr>
            <w:tcW w:w="2575" w:type="dxa"/>
            <w:tcBorders>
              <w:top w:val="nil"/>
              <w:left w:val="nil"/>
              <w:bottom w:val="nil"/>
              <w:right w:val="nil"/>
            </w:tcBorders>
          </w:tcPr>
          <w:p w14:paraId="2A5B842A" w14:textId="77777777" w:rsidR="008C7A81" w:rsidRPr="00960BFE" w:rsidRDefault="008C7A81">
            <w:pPr>
              <w:autoSpaceDE w:val="0"/>
              <w:autoSpaceDN w:val="0"/>
              <w:adjustRightInd w:val="0"/>
            </w:pPr>
            <w:r w:rsidRPr="00960BFE">
              <w:t xml:space="preserve">Sponsor: </w:t>
            </w:r>
          </w:p>
        </w:tc>
        <w:tc>
          <w:tcPr>
            <w:tcW w:w="6459" w:type="dxa"/>
            <w:tcBorders>
              <w:top w:val="nil"/>
              <w:left w:val="nil"/>
              <w:bottom w:val="nil"/>
              <w:right w:val="nil"/>
            </w:tcBorders>
          </w:tcPr>
          <w:p w14:paraId="13E9FE93" w14:textId="77777777" w:rsidR="008C7A81" w:rsidRPr="00960BFE" w:rsidRDefault="008C7A81">
            <w:pPr>
              <w:autoSpaceDE w:val="0"/>
              <w:autoSpaceDN w:val="0"/>
              <w:adjustRightInd w:val="0"/>
            </w:pPr>
            <w:r w:rsidRPr="00960BFE">
              <w:t xml:space="preserve">Bayer Australia Limited </w:t>
            </w:r>
          </w:p>
        </w:tc>
      </w:tr>
      <w:tr w:rsidR="008C7A81" w:rsidRPr="00960BFE" w14:paraId="02190846" w14:textId="77777777" w:rsidTr="008C7A81">
        <w:trPr>
          <w:trHeight w:val="280"/>
        </w:trPr>
        <w:tc>
          <w:tcPr>
            <w:tcW w:w="966" w:type="dxa"/>
            <w:tcBorders>
              <w:top w:val="nil"/>
              <w:left w:val="nil"/>
              <w:bottom w:val="nil"/>
              <w:right w:val="nil"/>
            </w:tcBorders>
          </w:tcPr>
          <w:p w14:paraId="06724936" w14:textId="77777777" w:rsidR="008C7A81" w:rsidRPr="00960BFE" w:rsidRDefault="008C7A81">
            <w:pPr>
              <w:autoSpaceDE w:val="0"/>
              <w:autoSpaceDN w:val="0"/>
              <w:adjustRightInd w:val="0"/>
            </w:pPr>
            <w:r w:rsidRPr="00960BFE">
              <w:t xml:space="preserve"> </w:t>
            </w:r>
          </w:p>
        </w:tc>
        <w:tc>
          <w:tcPr>
            <w:tcW w:w="2575" w:type="dxa"/>
            <w:tcBorders>
              <w:top w:val="nil"/>
              <w:left w:val="nil"/>
              <w:bottom w:val="nil"/>
              <w:right w:val="nil"/>
            </w:tcBorders>
          </w:tcPr>
          <w:p w14:paraId="696F594F" w14:textId="77777777" w:rsidR="008C7A81" w:rsidRPr="00960BFE" w:rsidRDefault="008C7A81">
            <w:pPr>
              <w:autoSpaceDE w:val="0"/>
              <w:autoSpaceDN w:val="0"/>
              <w:adjustRightInd w:val="0"/>
            </w:pPr>
            <w:r w:rsidRPr="00960BFE">
              <w:t xml:space="preserve">Clock Start Date: </w:t>
            </w:r>
          </w:p>
        </w:tc>
        <w:tc>
          <w:tcPr>
            <w:tcW w:w="6459" w:type="dxa"/>
            <w:tcBorders>
              <w:top w:val="nil"/>
              <w:left w:val="nil"/>
              <w:bottom w:val="nil"/>
              <w:right w:val="nil"/>
            </w:tcBorders>
          </w:tcPr>
          <w:p w14:paraId="6FC20A7B" w14:textId="77777777" w:rsidR="008C7A81" w:rsidRPr="00960BFE" w:rsidRDefault="008C7A81">
            <w:pPr>
              <w:autoSpaceDE w:val="0"/>
              <w:autoSpaceDN w:val="0"/>
              <w:adjustRightInd w:val="0"/>
            </w:pPr>
            <w:r w:rsidRPr="00960BFE">
              <w:t xml:space="preserve">13 August 2015 </w:t>
            </w:r>
          </w:p>
        </w:tc>
      </w:tr>
    </w:tbl>
    <w:p w14:paraId="155F1503" w14:textId="77777777" w:rsidR="00BB0D1A" w:rsidRPr="00960BFE" w:rsidRDefault="004D70C4">
      <w:pPr>
        <w:autoSpaceDE w:val="0"/>
        <w:autoSpaceDN w:val="0"/>
        <w:adjustRightInd w:val="0"/>
      </w:pPr>
      <w:r w:rsidRPr="00960BFE">
        <w:t xml:space="preserve"> </w:t>
      </w:r>
    </w:p>
    <w:p w14:paraId="7BB5D4AD" w14:textId="77777777" w:rsidR="00D04C0E" w:rsidRPr="001A48F2" w:rsidRDefault="00D04C0E" w:rsidP="00D04C0E">
      <w:pPr>
        <w:autoSpaceDE w:val="0"/>
        <w:autoSpaceDN w:val="0"/>
        <w:adjustRightInd w:val="0"/>
        <w:rPr>
          <w:sz w:val="20"/>
          <w:lang w:val="en-NZ"/>
        </w:rPr>
      </w:pPr>
      <w:r w:rsidRPr="001A48F2">
        <w:rPr>
          <w:rFonts w:cs="Arial"/>
          <w:szCs w:val="22"/>
          <w:lang w:val="en-NZ"/>
        </w:rPr>
        <w:t xml:space="preserve">Dr Jane </w:t>
      </w:r>
      <w:proofErr w:type="spellStart"/>
      <w:r w:rsidRPr="001A48F2">
        <w:rPr>
          <w:rFonts w:cs="Arial"/>
          <w:szCs w:val="22"/>
          <w:lang w:val="en-NZ"/>
        </w:rPr>
        <w:t>Keir</w:t>
      </w:r>
      <w:proofErr w:type="spellEnd"/>
      <w:r w:rsidRPr="001A48F2">
        <w:rPr>
          <w:rFonts w:cs="Arial"/>
          <w:szCs w:val="22"/>
          <w:lang w:val="en-NZ"/>
        </w:rPr>
        <w:t xml:space="preserve">, Ms </w:t>
      </w:r>
      <w:proofErr w:type="spellStart"/>
      <w:r w:rsidRPr="001A48F2">
        <w:rPr>
          <w:rFonts w:cs="Arial"/>
          <w:szCs w:val="22"/>
          <w:lang w:val="en-NZ"/>
        </w:rPr>
        <w:t>Zania</w:t>
      </w:r>
      <w:proofErr w:type="spellEnd"/>
      <w:r w:rsidRPr="001A48F2">
        <w:rPr>
          <w:rFonts w:cs="Arial"/>
          <w:szCs w:val="22"/>
          <w:lang w:val="en-NZ"/>
        </w:rPr>
        <w:t xml:space="preserve"> Morrison and Ms </w:t>
      </w:r>
      <w:proofErr w:type="spellStart"/>
      <w:r w:rsidRPr="001A48F2">
        <w:rPr>
          <w:rFonts w:cs="Arial"/>
          <w:szCs w:val="22"/>
          <w:lang w:val="en-NZ"/>
        </w:rPr>
        <w:t>Privana</w:t>
      </w:r>
      <w:proofErr w:type="spellEnd"/>
      <w:r w:rsidRPr="001A48F2">
        <w:rPr>
          <w:rFonts w:cs="Arial"/>
          <w:szCs w:val="22"/>
          <w:lang w:val="en-NZ"/>
        </w:rPr>
        <w:t xml:space="preserve"> Kura</w:t>
      </w:r>
      <w:r w:rsidRPr="001A48F2">
        <w:rPr>
          <w:lang w:val="en-NZ"/>
        </w:rPr>
        <w:t xml:space="preserve"> were present </w:t>
      </w:r>
      <w:r w:rsidRPr="001A48F2">
        <w:rPr>
          <w:rFonts w:cs="Arial"/>
          <w:szCs w:val="22"/>
          <w:lang w:val="en-NZ"/>
        </w:rPr>
        <w:t>by teleconference</w:t>
      </w:r>
      <w:r w:rsidRPr="001A48F2">
        <w:rPr>
          <w:lang w:val="en-NZ"/>
        </w:rPr>
        <w:t xml:space="preserve"> for discussion of this application.</w:t>
      </w:r>
    </w:p>
    <w:p w14:paraId="09ACF7B9" w14:textId="77777777" w:rsidR="00987913" w:rsidRPr="00960BFE" w:rsidRDefault="00987913">
      <w:pPr>
        <w:autoSpaceDE w:val="0"/>
        <w:autoSpaceDN w:val="0"/>
        <w:adjustRightInd w:val="0"/>
        <w:rPr>
          <w:u w:val="single"/>
          <w:lang w:val="en-NZ"/>
        </w:rPr>
      </w:pPr>
    </w:p>
    <w:p w14:paraId="4BA825E2" w14:textId="77777777" w:rsidR="00E24E77" w:rsidRPr="00FD2B1E" w:rsidRDefault="00E24E77">
      <w:pPr>
        <w:autoSpaceDE w:val="0"/>
        <w:autoSpaceDN w:val="0"/>
        <w:adjustRightInd w:val="0"/>
        <w:rPr>
          <w:u w:val="single"/>
          <w:lang w:val="en-NZ"/>
        </w:rPr>
      </w:pPr>
      <w:r w:rsidRPr="00FD2B1E">
        <w:rPr>
          <w:u w:val="single"/>
          <w:lang w:val="en-NZ"/>
        </w:rPr>
        <w:t>Potential conflicts of interest</w:t>
      </w:r>
    </w:p>
    <w:p w14:paraId="0CC2395A" w14:textId="77777777" w:rsidR="00E24E77" w:rsidRPr="008869BB" w:rsidRDefault="00E24E77">
      <w:pPr>
        <w:autoSpaceDE w:val="0"/>
        <w:autoSpaceDN w:val="0"/>
        <w:adjustRightInd w:val="0"/>
        <w:rPr>
          <w:b/>
          <w:lang w:val="en-NZ"/>
        </w:rPr>
      </w:pPr>
    </w:p>
    <w:p w14:paraId="121EFAE7" w14:textId="77777777"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14:paraId="498C3527" w14:textId="77777777" w:rsidR="00E24E77" w:rsidRPr="00960BFE" w:rsidRDefault="00E24E77">
      <w:pPr>
        <w:autoSpaceDE w:val="0"/>
        <w:autoSpaceDN w:val="0"/>
        <w:adjustRightInd w:val="0"/>
        <w:rPr>
          <w:lang w:val="en-NZ"/>
        </w:rPr>
      </w:pPr>
    </w:p>
    <w:p w14:paraId="22DFECB7" w14:textId="77777777" w:rsidR="00CC0EFC" w:rsidRPr="00753E2C" w:rsidRDefault="00CC0EFC" w:rsidP="00CC0EFC">
      <w:pPr>
        <w:autoSpaceDE w:val="0"/>
        <w:autoSpaceDN w:val="0"/>
        <w:adjustRightInd w:val="0"/>
        <w:rPr>
          <w:lang w:val="en-NZ"/>
        </w:rPr>
      </w:pPr>
      <w:r>
        <w:rPr>
          <w:lang w:val="en-NZ"/>
        </w:rPr>
        <w:t xml:space="preserve">Dr Quinn </w:t>
      </w:r>
      <w:r w:rsidRPr="00960BFE">
        <w:rPr>
          <w:lang w:val="en-NZ"/>
        </w:rPr>
        <w:t>declared a potential conflict of interes</w:t>
      </w:r>
      <w:r>
        <w:rPr>
          <w:lang w:val="en-NZ"/>
        </w:rPr>
        <w:t xml:space="preserve">t, and the Committee decided that Dr Quinn would take no part in the discussion or decision relating to this application. </w:t>
      </w:r>
    </w:p>
    <w:p w14:paraId="0388F044" w14:textId="77777777" w:rsidR="00E24E77" w:rsidRPr="00960BFE" w:rsidRDefault="00E24E77">
      <w:pPr>
        <w:autoSpaceDE w:val="0"/>
        <w:autoSpaceDN w:val="0"/>
        <w:adjustRightInd w:val="0"/>
        <w:rPr>
          <w:lang w:val="en-NZ"/>
        </w:rPr>
      </w:pPr>
    </w:p>
    <w:p w14:paraId="377614A1" w14:textId="77777777" w:rsidR="00E24E77" w:rsidRPr="00FD2B1E" w:rsidRDefault="00E24E77">
      <w:pPr>
        <w:autoSpaceDE w:val="0"/>
        <w:autoSpaceDN w:val="0"/>
        <w:adjustRightInd w:val="0"/>
        <w:rPr>
          <w:u w:val="single"/>
          <w:lang w:val="en-NZ"/>
        </w:rPr>
      </w:pPr>
      <w:r w:rsidRPr="00960BFE">
        <w:rPr>
          <w:u w:val="single"/>
          <w:lang w:val="en-NZ"/>
        </w:rPr>
        <w:t>Summary of ethical issues</w:t>
      </w:r>
    </w:p>
    <w:p w14:paraId="4802399B" w14:textId="77777777" w:rsidR="00E24E77" w:rsidRPr="008869BB" w:rsidRDefault="00E24E77">
      <w:pPr>
        <w:autoSpaceDE w:val="0"/>
        <w:autoSpaceDN w:val="0"/>
        <w:adjustRightInd w:val="0"/>
        <w:rPr>
          <w:b/>
          <w:lang w:val="en-NZ"/>
        </w:rPr>
      </w:pPr>
    </w:p>
    <w:p w14:paraId="1868D656" w14:textId="77777777" w:rsidR="00E24E77" w:rsidRDefault="00E24E77">
      <w:pPr>
        <w:autoSpaceDE w:val="0"/>
        <w:autoSpaceDN w:val="0"/>
        <w:adjustRightInd w:val="0"/>
        <w:rPr>
          <w:lang w:val="en-NZ"/>
        </w:rPr>
      </w:pPr>
      <w:r w:rsidRPr="00960BFE">
        <w:rPr>
          <w:lang w:val="en-NZ"/>
        </w:rPr>
        <w:t xml:space="preserve">The main ethical issues considered by the Committee were as follows. </w:t>
      </w:r>
    </w:p>
    <w:p w14:paraId="08F371B8" w14:textId="77777777" w:rsidR="007A6066" w:rsidRDefault="007A6066">
      <w:pPr>
        <w:autoSpaceDE w:val="0"/>
        <w:autoSpaceDN w:val="0"/>
        <w:adjustRightInd w:val="0"/>
        <w:rPr>
          <w:lang w:val="en-NZ"/>
        </w:rPr>
      </w:pPr>
    </w:p>
    <w:p w14:paraId="7E5E5677" w14:textId="77777777" w:rsidR="007A6066" w:rsidRPr="007A6066" w:rsidRDefault="007A6066" w:rsidP="007A6066">
      <w:pPr>
        <w:pStyle w:val="ListParagraph"/>
        <w:numPr>
          <w:ilvl w:val="0"/>
          <w:numId w:val="50"/>
        </w:numPr>
        <w:autoSpaceDE w:val="0"/>
        <w:autoSpaceDN w:val="0"/>
        <w:adjustRightInd w:val="0"/>
        <w:rPr>
          <w:lang w:val="en-NZ"/>
        </w:rPr>
      </w:pPr>
      <w:r>
        <w:rPr>
          <w:lang w:val="en-NZ"/>
        </w:rPr>
        <w:t xml:space="preserve">This study protocol was considered alongside protocol 16244.  Please see discussion for study 15/CEN/116. </w:t>
      </w:r>
    </w:p>
    <w:p w14:paraId="0D22E1AB" w14:textId="77777777" w:rsidR="00E24E77" w:rsidRPr="00960BFE" w:rsidRDefault="00E24E77" w:rsidP="00E24E77">
      <w:pPr>
        <w:rPr>
          <w:color w:val="FF0000"/>
          <w:lang w:val="en-NZ"/>
        </w:rPr>
      </w:pPr>
    </w:p>
    <w:p w14:paraId="0E3814B9" w14:textId="77777777" w:rsidR="00E24E77" w:rsidRPr="00FD2B1E" w:rsidRDefault="00E24E77" w:rsidP="00E24E77">
      <w:pPr>
        <w:rPr>
          <w:u w:val="single"/>
          <w:lang w:val="en-NZ"/>
        </w:rPr>
      </w:pPr>
      <w:r w:rsidRPr="00FD2B1E">
        <w:rPr>
          <w:u w:val="single"/>
          <w:lang w:val="en-NZ"/>
        </w:rPr>
        <w:t xml:space="preserve">Decision </w:t>
      </w:r>
    </w:p>
    <w:p w14:paraId="187FA825" w14:textId="77777777" w:rsidR="00E24E77" w:rsidRPr="00960BFE" w:rsidRDefault="00E24E77" w:rsidP="00E24E77">
      <w:pPr>
        <w:rPr>
          <w:lang w:val="en-NZ"/>
        </w:rPr>
      </w:pPr>
    </w:p>
    <w:p w14:paraId="79BD51BD" w14:textId="61ACF6B1" w:rsidR="00F2399F" w:rsidRDefault="00E24E77" w:rsidP="00E24E77">
      <w:pPr>
        <w:rPr>
          <w:rFonts w:cs="Arial"/>
          <w:color w:val="33CCCC"/>
          <w:szCs w:val="22"/>
          <w:lang w:val="en-NZ"/>
        </w:rPr>
      </w:pPr>
      <w:r w:rsidRPr="00CC0EFC">
        <w:rPr>
          <w:lang w:val="en-NZ"/>
        </w:rPr>
        <w:t xml:space="preserve">This application was </w:t>
      </w:r>
      <w:r w:rsidRPr="00CC0EFC">
        <w:rPr>
          <w:i/>
          <w:lang w:val="en-NZ"/>
        </w:rPr>
        <w:t>approved</w:t>
      </w:r>
      <w:r w:rsidRPr="00CC0EFC">
        <w:rPr>
          <w:lang w:val="en-NZ"/>
        </w:rPr>
        <w:t xml:space="preserve"> by </w:t>
      </w:r>
      <w:r w:rsidR="00F2399F" w:rsidRPr="00CC0EFC">
        <w:rPr>
          <w:rFonts w:cs="Arial"/>
          <w:szCs w:val="22"/>
          <w:lang w:val="en-NZ"/>
        </w:rPr>
        <w:t>consensus.</w:t>
      </w:r>
    </w:p>
    <w:p w14:paraId="626CEE72" w14:textId="77777777" w:rsidR="00BB0D1A" w:rsidRPr="00960BFE" w:rsidRDefault="004D70C4">
      <w:pPr>
        <w:autoSpaceDE w:val="0"/>
        <w:autoSpaceDN w:val="0"/>
        <w:adjustRightInd w:val="0"/>
      </w:pP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7A6066" w:rsidRPr="00960BFE" w14:paraId="2A38A003" w14:textId="77777777" w:rsidTr="007A6066">
        <w:trPr>
          <w:trHeight w:val="280"/>
        </w:trPr>
        <w:tc>
          <w:tcPr>
            <w:tcW w:w="966" w:type="dxa"/>
            <w:tcBorders>
              <w:top w:val="nil"/>
              <w:left w:val="nil"/>
              <w:bottom w:val="nil"/>
              <w:right w:val="nil"/>
            </w:tcBorders>
          </w:tcPr>
          <w:p w14:paraId="08048986" w14:textId="77777777" w:rsidR="007A6066" w:rsidRPr="00960BFE" w:rsidRDefault="007A6066">
            <w:pPr>
              <w:autoSpaceDE w:val="0"/>
              <w:autoSpaceDN w:val="0"/>
              <w:adjustRightInd w:val="0"/>
            </w:pPr>
            <w:r w:rsidRPr="00960BFE">
              <w:lastRenderedPageBreak/>
              <w:t xml:space="preserve"> </w:t>
            </w:r>
            <w:r w:rsidRPr="00960BFE">
              <w:rPr>
                <w:b/>
              </w:rPr>
              <w:t xml:space="preserve">9 </w:t>
            </w:r>
            <w:r w:rsidRPr="00960BFE">
              <w:t xml:space="preserve"> </w:t>
            </w:r>
          </w:p>
        </w:tc>
        <w:tc>
          <w:tcPr>
            <w:tcW w:w="2575" w:type="dxa"/>
            <w:tcBorders>
              <w:top w:val="nil"/>
              <w:left w:val="nil"/>
              <w:bottom w:val="nil"/>
              <w:right w:val="nil"/>
            </w:tcBorders>
          </w:tcPr>
          <w:p w14:paraId="311C81B1" w14:textId="77777777" w:rsidR="007A6066" w:rsidRPr="00960BFE" w:rsidRDefault="007A6066">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2DA83CFE" w14:textId="77777777" w:rsidR="007A6066" w:rsidRPr="00960BFE" w:rsidRDefault="007A6066">
            <w:pPr>
              <w:autoSpaceDE w:val="0"/>
              <w:autoSpaceDN w:val="0"/>
              <w:adjustRightInd w:val="0"/>
            </w:pPr>
            <w:r w:rsidRPr="00960BFE">
              <w:rPr>
                <w:b/>
              </w:rPr>
              <w:t>15/CEN/118</w:t>
            </w:r>
            <w:r w:rsidRPr="00960BFE">
              <w:t xml:space="preserve"> </w:t>
            </w:r>
          </w:p>
        </w:tc>
      </w:tr>
      <w:tr w:rsidR="007A6066" w:rsidRPr="00960BFE" w14:paraId="50AE7985" w14:textId="77777777" w:rsidTr="007A6066">
        <w:trPr>
          <w:trHeight w:val="280"/>
        </w:trPr>
        <w:tc>
          <w:tcPr>
            <w:tcW w:w="966" w:type="dxa"/>
            <w:tcBorders>
              <w:top w:val="nil"/>
              <w:left w:val="nil"/>
              <w:bottom w:val="nil"/>
              <w:right w:val="nil"/>
            </w:tcBorders>
          </w:tcPr>
          <w:p w14:paraId="595F4E5B" w14:textId="77777777" w:rsidR="007A6066" w:rsidRPr="00960BFE" w:rsidRDefault="007A6066">
            <w:pPr>
              <w:autoSpaceDE w:val="0"/>
              <w:autoSpaceDN w:val="0"/>
              <w:adjustRightInd w:val="0"/>
            </w:pPr>
            <w:r w:rsidRPr="00960BFE">
              <w:t xml:space="preserve"> </w:t>
            </w:r>
          </w:p>
        </w:tc>
        <w:tc>
          <w:tcPr>
            <w:tcW w:w="2575" w:type="dxa"/>
            <w:tcBorders>
              <w:top w:val="nil"/>
              <w:left w:val="nil"/>
              <w:bottom w:val="nil"/>
              <w:right w:val="nil"/>
            </w:tcBorders>
          </w:tcPr>
          <w:p w14:paraId="384DECE6" w14:textId="77777777" w:rsidR="007A6066" w:rsidRPr="00960BFE" w:rsidRDefault="007A6066">
            <w:pPr>
              <w:autoSpaceDE w:val="0"/>
              <w:autoSpaceDN w:val="0"/>
              <w:adjustRightInd w:val="0"/>
            </w:pPr>
            <w:r w:rsidRPr="00960BFE">
              <w:t xml:space="preserve">Title: </w:t>
            </w:r>
          </w:p>
        </w:tc>
        <w:tc>
          <w:tcPr>
            <w:tcW w:w="6459" w:type="dxa"/>
            <w:tcBorders>
              <w:top w:val="nil"/>
              <w:left w:val="nil"/>
              <w:bottom w:val="nil"/>
              <w:right w:val="nil"/>
            </w:tcBorders>
          </w:tcPr>
          <w:p w14:paraId="2086065A" w14:textId="77777777" w:rsidR="007A6066" w:rsidRPr="00960BFE" w:rsidRDefault="007A6066">
            <w:pPr>
              <w:autoSpaceDE w:val="0"/>
              <w:autoSpaceDN w:val="0"/>
              <w:adjustRightInd w:val="0"/>
            </w:pPr>
            <w:r w:rsidRPr="00960BFE">
              <w:t xml:space="preserve">IV ARX788 in advanced breast cancer </w:t>
            </w:r>
          </w:p>
        </w:tc>
      </w:tr>
      <w:tr w:rsidR="007A6066" w:rsidRPr="00960BFE" w14:paraId="1565F64E" w14:textId="77777777" w:rsidTr="007A6066">
        <w:trPr>
          <w:trHeight w:val="280"/>
        </w:trPr>
        <w:tc>
          <w:tcPr>
            <w:tcW w:w="966" w:type="dxa"/>
            <w:tcBorders>
              <w:top w:val="nil"/>
              <w:left w:val="nil"/>
              <w:bottom w:val="nil"/>
              <w:right w:val="nil"/>
            </w:tcBorders>
          </w:tcPr>
          <w:p w14:paraId="5078C074" w14:textId="77777777" w:rsidR="007A6066" w:rsidRPr="00960BFE" w:rsidRDefault="007A6066">
            <w:pPr>
              <w:autoSpaceDE w:val="0"/>
              <w:autoSpaceDN w:val="0"/>
              <w:adjustRightInd w:val="0"/>
            </w:pPr>
            <w:r w:rsidRPr="00960BFE">
              <w:t xml:space="preserve"> </w:t>
            </w:r>
          </w:p>
        </w:tc>
        <w:tc>
          <w:tcPr>
            <w:tcW w:w="2575" w:type="dxa"/>
            <w:tcBorders>
              <w:top w:val="nil"/>
              <w:left w:val="nil"/>
              <w:bottom w:val="nil"/>
              <w:right w:val="nil"/>
            </w:tcBorders>
          </w:tcPr>
          <w:p w14:paraId="437BF383" w14:textId="77777777" w:rsidR="007A6066" w:rsidRPr="00960BFE" w:rsidRDefault="007A6066">
            <w:pPr>
              <w:autoSpaceDE w:val="0"/>
              <w:autoSpaceDN w:val="0"/>
              <w:adjustRightInd w:val="0"/>
            </w:pPr>
            <w:r w:rsidRPr="00960BFE">
              <w:t xml:space="preserve">Principal Investigator: </w:t>
            </w:r>
          </w:p>
        </w:tc>
        <w:tc>
          <w:tcPr>
            <w:tcW w:w="6459" w:type="dxa"/>
            <w:tcBorders>
              <w:top w:val="nil"/>
              <w:left w:val="nil"/>
              <w:bottom w:val="nil"/>
              <w:right w:val="nil"/>
            </w:tcBorders>
          </w:tcPr>
          <w:p w14:paraId="0539CC79" w14:textId="77777777" w:rsidR="007A6066" w:rsidRPr="00960BFE" w:rsidRDefault="007A6066">
            <w:pPr>
              <w:autoSpaceDE w:val="0"/>
              <w:autoSpaceDN w:val="0"/>
              <w:adjustRightInd w:val="0"/>
            </w:pPr>
            <w:r w:rsidRPr="00960BFE">
              <w:t xml:space="preserve">Dr  Anne  O'Donnell </w:t>
            </w:r>
          </w:p>
        </w:tc>
      </w:tr>
      <w:tr w:rsidR="007A6066" w:rsidRPr="00960BFE" w14:paraId="18E8C24E" w14:textId="77777777" w:rsidTr="007A6066">
        <w:trPr>
          <w:trHeight w:val="280"/>
        </w:trPr>
        <w:tc>
          <w:tcPr>
            <w:tcW w:w="966" w:type="dxa"/>
            <w:tcBorders>
              <w:top w:val="nil"/>
              <w:left w:val="nil"/>
              <w:bottom w:val="nil"/>
              <w:right w:val="nil"/>
            </w:tcBorders>
          </w:tcPr>
          <w:p w14:paraId="03A6D898" w14:textId="77777777" w:rsidR="007A6066" w:rsidRPr="00960BFE" w:rsidRDefault="007A6066">
            <w:pPr>
              <w:autoSpaceDE w:val="0"/>
              <w:autoSpaceDN w:val="0"/>
              <w:adjustRightInd w:val="0"/>
            </w:pPr>
            <w:r w:rsidRPr="00960BFE">
              <w:t xml:space="preserve"> </w:t>
            </w:r>
          </w:p>
        </w:tc>
        <w:tc>
          <w:tcPr>
            <w:tcW w:w="2575" w:type="dxa"/>
            <w:tcBorders>
              <w:top w:val="nil"/>
              <w:left w:val="nil"/>
              <w:bottom w:val="nil"/>
              <w:right w:val="nil"/>
            </w:tcBorders>
          </w:tcPr>
          <w:p w14:paraId="32CFF2EC" w14:textId="77777777" w:rsidR="007A6066" w:rsidRPr="00960BFE" w:rsidRDefault="007A6066">
            <w:pPr>
              <w:autoSpaceDE w:val="0"/>
              <w:autoSpaceDN w:val="0"/>
              <w:adjustRightInd w:val="0"/>
            </w:pPr>
            <w:r w:rsidRPr="00960BFE">
              <w:t xml:space="preserve">Sponsor: </w:t>
            </w:r>
          </w:p>
        </w:tc>
        <w:tc>
          <w:tcPr>
            <w:tcW w:w="6459" w:type="dxa"/>
            <w:tcBorders>
              <w:top w:val="nil"/>
              <w:left w:val="nil"/>
              <w:bottom w:val="nil"/>
              <w:right w:val="nil"/>
            </w:tcBorders>
          </w:tcPr>
          <w:p w14:paraId="6EA707F2" w14:textId="77777777" w:rsidR="007A6066" w:rsidRPr="00960BFE" w:rsidRDefault="007A6066">
            <w:pPr>
              <w:autoSpaceDE w:val="0"/>
              <w:autoSpaceDN w:val="0"/>
              <w:adjustRightInd w:val="0"/>
            </w:pPr>
            <w:r w:rsidRPr="00960BFE">
              <w:t xml:space="preserve">Quintiles Pty Ltd </w:t>
            </w:r>
          </w:p>
        </w:tc>
      </w:tr>
      <w:tr w:rsidR="007A6066" w:rsidRPr="00960BFE" w14:paraId="770A9C17" w14:textId="77777777" w:rsidTr="007A6066">
        <w:trPr>
          <w:trHeight w:val="280"/>
        </w:trPr>
        <w:tc>
          <w:tcPr>
            <w:tcW w:w="966" w:type="dxa"/>
            <w:tcBorders>
              <w:top w:val="nil"/>
              <w:left w:val="nil"/>
              <w:bottom w:val="nil"/>
              <w:right w:val="nil"/>
            </w:tcBorders>
          </w:tcPr>
          <w:p w14:paraId="3472F9B0" w14:textId="77777777" w:rsidR="007A6066" w:rsidRPr="00960BFE" w:rsidRDefault="007A6066">
            <w:pPr>
              <w:autoSpaceDE w:val="0"/>
              <w:autoSpaceDN w:val="0"/>
              <w:adjustRightInd w:val="0"/>
            </w:pPr>
            <w:r w:rsidRPr="00960BFE">
              <w:t xml:space="preserve"> </w:t>
            </w:r>
          </w:p>
        </w:tc>
        <w:tc>
          <w:tcPr>
            <w:tcW w:w="2575" w:type="dxa"/>
            <w:tcBorders>
              <w:top w:val="nil"/>
              <w:left w:val="nil"/>
              <w:bottom w:val="nil"/>
              <w:right w:val="nil"/>
            </w:tcBorders>
          </w:tcPr>
          <w:p w14:paraId="39E19620" w14:textId="77777777" w:rsidR="007A6066" w:rsidRPr="00960BFE" w:rsidRDefault="007A6066">
            <w:pPr>
              <w:autoSpaceDE w:val="0"/>
              <w:autoSpaceDN w:val="0"/>
              <w:adjustRightInd w:val="0"/>
            </w:pPr>
            <w:r w:rsidRPr="00960BFE">
              <w:t xml:space="preserve">Clock Start Date: </w:t>
            </w:r>
          </w:p>
        </w:tc>
        <w:tc>
          <w:tcPr>
            <w:tcW w:w="6459" w:type="dxa"/>
            <w:tcBorders>
              <w:top w:val="nil"/>
              <w:left w:val="nil"/>
              <w:bottom w:val="nil"/>
              <w:right w:val="nil"/>
            </w:tcBorders>
          </w:tcPr>
          <w:p w14:paraId="1E492484" w14:textId="77777777" w:rsidR="007A6066" w:rsidRPr="00960BFE" w:rsidRDefault="007A6066">
            <w:pPr>
              <w:autoSpaceDE w:val="0"/>
              <w:autoSpaceDN w:val="0"/>
              <w:adjustRightInd w:val="0"/>
            </w:pPr>
            <w:r w:rsidRPr="00960BFE">
              <w:t xml:space="preserve">13 August 2015 </w:t>
            </w:r>
          </w:p>
        </w:tc>
      </w:tr>
    </w:tbl>
    <w:p w14:paraId="6D130AC6" w14:textId="77777777" w:rsidR="00BB0D1A" w:rsidRPr="00960BFE" w:rsidRDefault="004D70C4">
      <w:pPr>
        <w:autoSpaceDE w:val="0"/>
        <w:autoSpaceDN w:val="0"/>
        <w:adjustRightInd w:val="0"/>
      </w:pPr>
      <w:r w:rsidRPr="00960BFE">
        <w:t xml:space="preserve"> </w:t>
      </w:r>
    </w:p>
    <w:p w14:paraId="0E9147D7" w14:textId="77777777" w:rsidR="00987913" w:rsidRPr="007A6066" w:rsidRDefault="007A6066">
      <w:pPr>
        <w:autoSpaceDE w:val="0"/>
        <w:autoSpaceDN w:val="0"/>
        <w:adjustRightInd w:val="0"/>
        <w:rPr>
          <w:sz w:val="20"/>
          <w:lang w:val="en-NZ"/>
        </w:rPr>
      </w:pPr>
      <w:r w:rsidRPr="007A6066">
        <w:rPr>
          <w:rFonts w:cs="Arial"/>
          <w:szCs w:val="22"/>
          <w:lang w:val="en-NZ"/>
        </w:rPr>
        <w:t>Dr O’Donnell</w:t>
      </w:r>
      <w:r w:rsidR="00987913" w:rsidRPr="007A6066">
        <w:rPr>
          <w:lang w:val="en-NZ"/>
        </w:rPr>
        <w:t xml:space="preserve"> was present </w:t>
      </w:r>
      <w:r w:rsidR="00DC62A5" w:rsidRPr="007A6066">
        <w:rPr>
          <w:rFonts w:cs="Arial"/>
          <w:szCs w:val="22"/>
          <w:lang w:val="en-NZ"/>
        </w:rPr>
        <w:t>by teleconference</w:t>
      </w:r>
      <w:r w:rsidR="00DC62A5" w:rsidRPr="007A6066">
        <w:rPr>
          <w:lang w:val="en-NZ"/>
        </w:rPr>
        <w:t xml:space="preserve"> </w:t>
      </w:r>
      <w:r w:rsidR="00987913" w:rsidRPr="007A6066">
        <w:rPr>
          <w:lang w:val="en-NZ"/>
        </w:rPr>
        <w:t>for discussion of this application.</w:t>
      </w:r>
    </w:p>
    <w:p w14:paraId="767DCAF5" w14:textId="77777777" w:rsidR="00987913" w:rsidRPr="00960BFE" w:rsidRDefault="00987913">
      <w:pPr>
        <w:autoSpaceDE w:val="0"/>
        <w:autoSpaceDN w:val="0"/>
        <w:adjustRightInd w:val="0"/>
        <w:rPr>
          <w:u w:val="single"/>
          <w:lang w:val="en-NZ"/>
        </w:rPr>
      </w:pPr>
    </w:p>
    <w:p w14:paraId="52E020A0" w14:textId="77777777" w:rsidR="00E24E77" w:rsidRPr="00FD2B1E" w:rsidRDefault="00E24E77">
      <w:pPr>
        <w:autoSpaceDE w:val="0"/>
        <w:autoSpaceDN w:val="0"/>
        <w:adjustRightInd w:val="0"/>
        <w:rPr>
          <w:u w:val="single"/>
          <w:lang w:val="en-NZ"/>
        </w:rPr>
      </w:pPr>
      <w:r w:rsidRPr="00FD2B1E">
        <w:rPr>
          <w:u w:val="single"/>
          <w:lang w:val="en-NZ"/>
        </w:rPr>
        <w:t>Potential conflicts of interest</w:t>
      </w:r>
    </w:p>
    <w:p w14:paraId="7B506B45" w14:textId="77777777" w:rsidR="00E24E77" w:rsidRPr="008869BB" w:rsidRDefault="00E24E77">
      <w:pPr>
        <w:autoSpaceDE w:val="0"/>
        <w:autoSpaceDN w:val="0"/>
        <w:adjustRightInd w:val="0"/>
        <w:rPr>
          <w:b/>
          <w:lang w:val="en-NZ"/>
        </w:rPr>
      </w:pPr>
    </w:p>
    <w:p w14:paraId="57302B67" w14:textId="77777777"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14:paraId="6DFDF9A3" w14:textId="77777777" w:rsidR="00E24E77" w:rsidRPr="00960BFE" w:rsidRDefault="00E24E77">
      <w:pPr>
        <w:autoSpaceDE w:val="0"/>
        <w:autoSpaceDN w:val="0"/>
        <w:adjustRightInd w:val="0"/>
        <w:rPr>
          <w:lang w:val="en-NZ"/>
        </w:rPr>
      </w:pPr>
    </w:p>
    <w:p w14:paraId="435EDFA5" w14:textId="77777777" w:rsidR="00E24E77" w:rsidRPr="00960BFE" w:rsidRDefault="00E24E77">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14:paraId="29B6997B" w14:textId="77777777" w:rsidR="00E24E77" w:rsidRPr="00960BFE" w:rsidRDefault="00E24E77">
      <w:pPr>
        <w:autoSpaceDE w:val="0"/>
        <w:autoSpaceDN w:val="0"/>
        <w:adjustRightInd w:val="0"/>
        <w:rPr>
          <w:lang w:val="en-NZ"/>
        </w:rPr>
      </w:pPr>
    </w:p>
    <w:p w14:paraId="5D2AC3AC" w14:textId="77777777" w:rsidR="00E24E77" w:rsidRPr="00FD2B1E" w:rsidRDefault="00E24E77">
      <w:pPr>
        <w:autoSpaceDE w:val="0"/>
        <w:autoSpaceDN w:val="0"/>
        <w:adjustRightInd w:val="0"/>
        <w:rPr>
          <w:u w:val="single"/>
          <w:lang w:val="en-NZ"/>
        </w:rPr>
      </w:pPr>
      <w:r w:rsidRPr="00960BFE">
        <w:rPr>
          <w:u w:val="single"/>
          <w:lang w:val="en-NZ"/>
        </w:rPr>
        <w:t>Summary of ethical issues</w:t>
      </w:r>
    </w:p>
    <w:p w14:paraId="4CA17BF8" w14:textId="77777777" w:rsidR="00E24E77" w:rsidRPr="008869BB" w:rsidRDefault="00E24E77">
      <w:pPr>
        <w:autoSpaceDE w:val="0"/>
        <w:autoSpaceDN w:val="0"/>
        <w:adjustRightInd w:val="0"/>
        <w:rPr>
          <w:b/>
          <w:lang w:val="en-NZ"/>
        </w:rPr>
      </w:pPr>
    </w:p>
    <w:p w14:paraId="10AE2944" w14:textId="5FED8457" w:rsidR="00D04C0E" w:rsidRPr="001355D2" w:rsidRDefault="00E24E77" w:rsidP="001355D2">
      <w:pPr>
        <w:autoSpaceDE w:val="0"/>
        <w:autoSpaceDN w:val="0"/>
        <w:adjustRightInd w:val="0"/>
        <w:rPr>
          <w:lang w:val="en-NZ"/>
        </w:rPr>
      </w:pPr>
      <w:r w:rsidRPr="00960BFE">
        <w:rPr>
          <w:lang w:val="en-NZ"/>
        </w:rPr>
        <w:t xml:space="preserve">The main ethical issues considered by the Committee were as follows. </w:t>
      </w:r>
    </w:p>
    <w:p w14:paraId="0471D4CC" w14:textId="77777777" w:rsidR="007A6066" w:rsidRDefault="007A6066" w:rsidP="00D04C0E">
      <w:pPr>
        <w:pStyle w:val="ListParagraph"/>
        <w:numPr>
          <w:ilvl w:val="0"/>
          <w:numId w:val="49"/>
        </w:numPr>
        <w:spacing w:before="80" w:after="80"/>
        <w:rPr>
          <w:rFonts w:cs="Arial"/>
          <w:szCs w:val="22"/>
          <w:lang w:val="en-NZ"/>
        </w:rPr>
      </w:pPr>
      <w:r>
        <w:rPr>
          <w:rFonts w:cs="Arial"/>
          <w:szCs w:val="22"/>
          <w:lang w:val="en-NZ"/>
        </w:rPr>
        <w:t xml:space="preserve">The committee commented that this is a </w:t>
      </w:r>
      <w:r w:rsidR="00D04C0E">
        <w:rPr>
          <w:rFonts w:cs="Arial"/>
          <w:szCs w:val="22"/>
          <w:lang w:val="en-NZ"/>
        </w:rPr>
        <w:t>well put together</w:t>
      </w:r>
      <w:r>
        <w:rPr>
          <w:rFonts w:cs="Arial"/>
          <w:szCs w:val="22"/>
          <w:lang w:val="en-NZ"/>
        </w:rPr>
        <w:t xml:space="preserve"> application. </w:t>
      </w:r>
    </w:p>
    <w:p w14:paraId="1DFD4757" w14:textId="77777777" w:rsidR="00D04C0E" w:rsidRDefault="007A6066" w:rsidP="00D04C0E">
      <w:pPr>
        <w:pStyle w:val="ListParagraph"/>
        <w:numPr>
          <w:ilvl w:val="0"/>
          <w:numId w:val="49"/>
        </w:numPr>
        <w:spacing w:before="80" w:after="80"/>
        <w:rPr>
          <w:rFonts w:cs="Arial"/>
          <w:szCs w:val="22"/>
          <w:lang w:val="en-NZ"/>
        </w:rPr>
      </w:pPr>
      <w:r>
        <w:rPr>
          <w:rFonts w:cs="Arial"/>
          <w:szCs w:val="22"/>
          <w:lang w:val="en-NZ"/>
        </w:rPr>
        <w:t>For future reference, the committee noted that at question</w:t>
      </w:r>
      <w:r w:rsidR="00D04C0E">
        <w:rPr>
          <w:rFonts w:cs="Arial"/>
          <w:szCs w:val="22"/>
          <w:lang w:val="en-NZ"/>
        </w:rPr>
        <w:t xml:space="preserve"> p.4.1 </w:t>
      </w:r>
      <w:r>
        <w:rPr>
          <w:rFonts w:cs="Arial"/>
          <w:szCs w:val="22"/>
          <w:lang w:val="en-NZ"/>
        </w:rPr>
        <w:t>in the application it would like to see any known statistics about how Maori are represented. In this case information about prevalence of metastatic or breast canc</w:t>
      </w:r>
      <w:r w:rsidR="00D04C0E">
        <w:rPr>
          <w:rFonts w:cs="Arial"/>
          <w:szCs w:val="22"/>
          <w:lang w:val="en-NZ"/>
        </w:rPr>
        <w:t>er</w:t>
      </w:r>
      <w:r>
        <w:rPr>
          <w:rFonts w:cs="Arial"/>
          <w:szCs w:val="22"/>
          <w:lang w:val="en-NZ"/>
        </w:rPr>
        <w:t xml:space="preserve"> rates</w:t>
      </w:r>
      <w:r w:rsidR="00D04C0E">
        <w:rPr>
          <w:rFonts w:cs="Arial"/>
          <w:szCs w:val="22"/>
          <w:lang w:val="en-NZ"/>
        </w:rPr>
        <w:t xml:space="preserve"> so </w:t>
      </w:r>
      <w:r>
        <w:rPr>
          <w:rFonts w:cs="Arial"/>
          <w:szCs w:val="22"/>
          <w:lang w:val="en-NZ"/>
        </w:rPr>
        <w:t xml:space="preserve">that the committee can see </w:t>
      </w:r>
      <w:r w:rsidR="00776F07">
        <w:rPr>
          <w:rFonts w:cs="Arial"/>
          <w:szCs w:val="22"/>
          <w:lang w:val="en-NZ"/>
        </w:rPr>
        <w:t xml:space="preserve">how relevant a study might be for Maori. </w:t>
      </w:r>
    </w:p>
    <w:p w14:paraId="33CA6252" w14:textId="77777777" w:rsidR="001355D2" w:rsidRDefault="001355D2" w:rsidP="00D35FE6">
      <w:pPr>
        <w:pStyle w:val="ListParagraph"/>
        <w:spacing w:before="80" w:after="80"/>
        <w:rPr>
          <w:rFonts w:cs="Arial"/>
          <w:szCs w:val="22"/>
          <w:lang w:val="en-NZ"/>
        </w:rPr>
      </w:pPr>
    </w:p>
    <w:p w14:paraId="49B0A8ED" w14:textId="598A9030" w:rsidR="00776F07" w:rsidRDefault="00776F07" w:rsidP="001355D2">
      <w:pPr>
        <w:spacing w:before="80" w:after="80"/>
        <w:rPr>
          <w:rFonts w:cs="Arial"/>
          <w:szCs w:val="22"/>
          <w:lang w:val="en-NZ"/>
        </w:rPr>
      </w:pPr>
      <w:r w:rsidRPr="00D35FE6">
        <w:rPr>
          <w:rFonts w:cs="Arial"/>
          <w:szCs w:val="22"/>
          <w:lang w:val="en-NZ"/>
        </w:rPr>
        <w:t>The committee requested the following changes to the participant information sheet and consent forms:</w:t>
      </w:r>
      <w:r w:rsidR="001355D2" w:rsidRPr="00D35FE6">
        <w:rPr>
          <w:rFonts w:cs="Arial"/>
          <w:szCs w:val="22"/>
          <w:lang w:val="en-NZ"/>
        </w:rPr>
        <w:t xml:space="preserve"> </w:t>
      </w:r>
    </w:p>
    <w:p w14:paraId="393FFA20" w14:textId="77777777" w:rsidR="00D35FE6" w:rsidRPr="00D35FE6" w:rsidRDefault="00D35FE6" w:rsidP="001355D2">
      <w:pPr>
        <w:spacing w:before="80" w:after="80"/>
        <w:rPr>
          <w:rFonts w:cs="Arial"/>
          <w:szCs w:val="22"/>
          <w:lang w:val="en-NZ"/>
        </w:rPr>
      </w:pPr>
    </w:p>
    <w:p w14:paraId="194D7573" w14:textId="6B23098F" w:rsidR="00D04C0E" w:rsidRPr="00776F07" w:rsidRDefault="00D04C0E" w:rsidP="00776F07">
      <w:pPr>
        <w:pStyle w:val="ListParagraph"/>
        <w:numPr>
          <w:ilvl w:val="0"/>
          <w:numId w:val="49"/>
        </w:numPr>
        <w:spacing w:before="80" w:after="80"/>
        <w:rPr>
          <w:rFonts w:cs="Arial"/>
          <w:szCs w:val="22"/>
          <w:lang w:val="en-NZ"/>
        </w:rPr>
      </w:pPr>
      <w:r>
        <w:rPr>
          <w:rFonts w:cs="Arial"/>
          <w:szCs w:val="22"/>
          <w:lang w:val="en-NZ"/>
        </w:rPr>
        <w:t xml:space="preserve">Page 4 </w:t>
      </w:r>
      <w:r w:rsidR="00776F07">
        <w:rPr>
          <w:rFonts w:cs="Arial"/>
          <w:szCs w:val="22"/>
          <w:lang w:val="en-NZ"/>
        </w:rPr>
        <w:t xml:space="preserve">and 5 </w:t>
      </w:r>
      <w:r>
        <w:rPr>
          <w:rFonts w:cs="Arial"/>
          <w:szCs w:val="22"/>
          <w:lang w:val="en-NZ"/>
        </w:rPr>
        <w:t>of 1b</w:t>
      </w:r>
      <w:r w:rsidR="00776F07">
        <w:rPr>
          <w:rFonts w:cs="Arial"/>
          <w:szCs w:val="22"/>
          <w:lang w:val="en-NZ"/>
        </w:rPr>
        <w:t>: please delete the information unde</w:t>
      </w:r>
      <w:r w:rsidR="005E1FC9">
        <w:rPr>
          <w:rFonts w:cs="Arial"/>
          <w:szCs w:val="22"/>
          <w:lang w:val="en-NZ"/>
        </w:rPr>
        <w:t xml:space="preserve">r the heading ‘Genetic testing’, specifically the last 3 paragraphs, </w:t>
      </w:r>
      <w:r w:rsidR="00776F07">
        <w:rPr>
          <w:rFonts w:cs="Arial"/>
          <w:szCs w:val="22"/>
          <w:lang w:val="en-NZ"/>
        </w:rPr>
        <w:t xml:space="preserve">as it is misleading.  </w:t>
      </w:r>
    </w:p>
    <w:p w14:paraId="4B9F7F17" w14:textId="033DC965" w:rsidR="00D04C0E" w:rsidRDefault="005E1FC9" w:rsidP="00D04C0E">
      <w:pPr>
        <w:pStyle w:val="ListParagraph"/>
        <w:numPr>
          <w:ilvl w:val="0"/>
          <w:numId w:val="49"/>
        </w:numPr>
        <w:spacing w:before="80" w:after="80"/>
        <w:rPr>
          <w:rFonts w:cs="Arial"/>
          <w:szCs w:val="22"/>
          <w:lang w:val="en-NZ"/>
        </w:rPr>
      </w:pPr>
      <w:r>
        <w:rPr>
          <w:rFonts w:cs="Arial"/>
          <w:szCs w:val="22"/>
          <w:lang w:val="en-NZ"/>
        </w:rPr>
        <w:t xml:space="preserve">Additional tissue from a fresh biopsy </w:t>
      </w:r>
      <w:r w:rsidR="00D04C0E">
        <w:rPr>
          <w:rFonts w:cs="Arial"/>
          <w:szCs w:val="22"/>
          <w:lang w:val="en-NZ"/>
        </w:rPr>
        <w:t>may be re</w:t>
      </w:r>
      <w:r w:rsidR="00776F07">
        <w:rPr>
          <w:rFonts w:cs="Arial"/>
          <w:szCs w:val="22"/>
          <w:lang w:val="en-NZ"/>
        </w:rPr>
        <w:t xml:space="preserve">quested as </w:t>
      </w:r>
      <w:r>
        <w:rPr>
          <w:rFonts w:cs="Arial"/>
          <w:szCs w:val="22"/>
          <w:lang w:val="en-NZ"/>
        </w:rPr>
        <w:t xml:space="preserve">part </w:t>
      </w:r>
      <w:r w:rsidR="00F87D16">
        <w:rPr>
          <w:rFonts w:cs="Arial"/>
          <w:szCs w:val="22"/>
          <w:lang w:val="en-NZ"/>
        </w:rPr>
        <w:t>of the</w:t>
      </w:r>
      <w:r w:rsidR="00776F07">
        <w:rPr>
          <w:rFonts w:cs="Arial"/>
          <w:szCs w:val="22"/>
          <w:lang w:val="en-NZ"/>
        </w:rPr>
        <w:t xml:space="preserve"> stud</w:t>
      </w:r>
      <w:r w:rsidR="00D04C0E">
        <w:rPr>
          <w:rFonts w:cs="Arial"/>
          <w:szCs w:val="22"/>
          <w:lang w:val="en-NZ"/>
        </w:rPr>
        <w:t>y</w:t>
      </w:r>
      <w:r>
        <w:rPr>
          <w:rFonts w:cs="Arial"/>
          <w:szCs w:val="22"/>
          <w:lang w:val="en-NZ"/>
        </w:rPr>
        <w:t xml:space="preserve">, therefore the researchers require a specific consent for this procedure as it is not a standard procedure and not consented for as part of the optional </w:t>
      </w:r>
      <w:proofErr w:type="spellStart"/>
      <w:r>
        <w:rPr>
          <w:rFonts w:cs="Arial"/>
          <w:szCs w:val="22"/>
          <w:lang w:val="en-NZ"/>
        </w:rPr>
        <w:t>pharmaco</w:t>
      </w:r>
      <w:proofErr w:type="spellEnd"/>
      <w:r>
        <w:rPr>
          <w:rFonts w:cs="Arial"/>
          <w:szCs w:val="22"/>
          <w:lang w:val="en-NZ"/>
        </w:rPr>
        <w:t xml:space="preserve">-genetic consent.  Please include a consent option within the optional </w:t>
      </w:r>
      <w:proofErr w:type="spellStart"/>
      <w:r>
        <w:rPr>
          <w:rFonts w:cs="Arial"/>
          <w:szCs w:val="22"/>
          <w:lang w:val="en-NZ"/>
        </w:rPr>
        <w:t>pharmaco</w:t>
      </w:r>
      <w:proofErr w:type="spellEnd"/>
      <w:r>
        <w:rPr>
          <w:rFonts w:cs="Arial"/>
          <w:szCs w:val="22"/>
          <w:lang w:val="en-NZ"/>
        </w:rPr>
        <w:t>-genetic study to allow use of archival tissue only, without consent for an additional fresh tissue sample.</w:t>
      </w:r>
    </w:p>
    <w:p w14:paraId="5C13EB7C" w14:textId="2ABAB866" w:rsidR="005E1FC9" w:rsidRDefault="005E1FC9" w:rsidP="00D04C0E">
      <w:pPr>
        <w:pStyle w:val="ListParagraph"/>
        <w:numPr>
          <w:ilvl w:val="0"/>
          <w:numId w:val="49"/>
        </w:numPr>
        <w:spacing w:before="80" w:after="80"/>
        <w:rPr>
          <w:rFonts w:cs="Arial"/>
          <w:szCs w:val="22"/>
          <w:lang w:val="en-NZ"/>
        </w:rPr>
      </w:pPr>
      <w:r>
        <w:rPr>
          <w:rFonts w:cs="Arial"/>
          <w:szCs w:val="22"/>
          <w:lang w:val="en-NZ"/>
        </w:rPr>
        <w:t>While clearly advantageous it is not required as the study can achieve helpful outcomes without the additional tissue biopsy because of the nature of the drug studied.</w:t>
      </w:r>
    </w:p>
    <w:p w14:paraId="3BD89343" w14:textId="62913DF8" w:rsidR="00776F07" w:rsidRDefault="00776F07" w:rsidP="00D04C0E">
      <w:pPr>
        <w:pStyle w:val="ListParagraph"/>
        <w:numPr>
          <w:ilvl w:val="0"/>
          <w:numId w:val="49"/>
        </w:numPr>
        <w:spacing w:before="80" w:after="80"/>
        <w:rPr>
          <w:rFonts w:cs="Arial"/>
          <w:szCs w:val="22"/>
          <w:lang w:val="en-NZ"/>
        </w:rPr>
      </w:pPr>
      <w:r>
        <w:rPr>
          <w:rFonts w:cs="Arial"/>
          <w:szCs w:val="22"/>
          <w:lang w:val="en-NZ"/>
        </w:rPr>
        <w:t xml:space="preserve">The committee noted that this is an </w:t>
      </w:r>
      <w:r w:rsidR="00D04C0E">
        <w:rPr>
          <w:rFonts w:cs="Arial"/>
          <w:szCs w:val="22"/>
          <w:lang w:val="en-NZ"/>
        </w:rPr>
        <w:t xml:space="preserve">exciting </w:t>
      </w:r>
      <w:r>
        <w:rPr>
          <w:rFonts w:cs="Arial"/>
          <w:szCs w:val="22"/>
          <w:lang w:val="en-NZ"/>
        </w:rPr>
        <w:t xml:space="preserve">study that comes with responsibilities. The participant information sheet </w:t>
      </w:r>
      <w:r w:rsidR="00252176">
        <w:rPr>
          <w:rFonts w:cs="Arial"/>
          <w:szCs w:val="22"/>
          <w:lang w:val="en-NZ"/>
        </w:rPr>
        <w:t xml:space="preserve">is </w:t>
      </w:r>
      <w:r>
        <w:rPr>
          <w:rFonts w:cs="Arial"/>
          <w:szCs w:val="22"/>
          <w:lang w:val="en-NZ"/>
        </w:rPr>
        <w:t>extensive</w:t>
      </w:r>
      <w:r w:rsidR="005E4AF8">
        <w:rPr>
          <w:rFonts w:cs="Arial"/>
          <w:szCs w:val="22"/>
          <w:lang w:val="en-NZ"/>
        </w:rPr>
        <w:t xml:space="preserve"> and detailed and </w:t>
      </w:r>
      <w:r w:rsidR="00CE598C">
        <w:rPr>
          <w:rFonts w:cs="Arial"/>
          <w:szCs w:val="22"/>
          <w:lang w:val="en-NZ"/>
        </w:rPr>
        <w:t>would benefit</w:t>
      </w:r>
      <w:r w:rsidR="005E4AF8">
        <w:rPr>
          <w:rFonts w:cs="Arial"/>
          <w:szCs w:val="22"/>
          <w:lang w:val="en-NZ"/>
        </w:rPr>
        <w:t xml:space="preserve"> from </w:t>
      </w:r>
      <w:r w:rsidR="00CE598C">
        <w:rPr>
          <w:rFonts w:cs="Arial"/>
          <w:szCs w:val="22"/>
          <w:lang w:val="en-NZ"/>
        </w:rPr>
        <w:t xml:space="preserve">a </w:t>
      </w:r>
      <w:r w:rsidR="005E4AF8">
        <w:rPr>
          <w:rFonts w:cs="Arial"/>
          <w:szCs w:val="22"/>
          <w:lang w:val="en-NZ"/>
        </w:rPr>
        <w:t>simple</w:t>
      </w:r>
      <w:r>
        <w:rPr>
          <w:rFonts w:cs="Arial"/>
          <w:szCs w:val="22"/>
          <w:lang w:val="en-NZ"/>
        </w:rPr>
        <w:t xml:space="preserve"> flow dia</w:t>
      </w:r>
      <w:r w:rsidR="00252176">
        <w:rPr>
          <w:rFonts w:cs="Arial"/>
          <w:szCs w:val="22"/>
          <w:lang w:val="en-NZ"/>
        </w:rPr>
        <w:t>gram</w:t>
      </w:r>
      <w:r w:rsidR="005E4AF8">
        <w:rPr>
          <w:rFonts w:cs="Arial"/>
          <w:szCs w:val="22"/>
          <w:lang w:val="en-NZ"/>
        </w:rPr>
        <w:t xml:space="preserve"> that gives </w:t>
      </w:r>
      <w:r w:rsidR="00252176">
        <w:rPr>
          <w:rFonts w:cs="Arial"/>
          <w:szCs w:val="22"/>
          <w:lang w:val="en-NZ"/>
        </w:rPr>
        <w:t>an overview of the study as a brief reference</w:t>
      </w:r>
      <w:r w:rsidR="005E4AF8">
        <w:rPr>
          <w:rFonts w:cs="Arial"/>
          <w:szCs w:val="22"/>
          <w:lang w:val="en-NZ"/>
        </w:rPr>
        <w:t xml:space="preserve">. </w:t>
      </w:r>
      <w:r w:rsidR="00252176">
        <w:rPr>
          <w:rFonts w:cs="Arial"/>
          <w:szCs w:val="22"/>
          <w:lang w:val="en-NZ"/>
        </w:rPr>
        <w:t>The researcher can talk people through the detail and people can also read more detail as they go through the</w:t>
      </w:r>
      <w:r w:rsidR="005E4AF8">
        <w:rPr>
          <w:rFonts w:cs="Arial"/>
          <w:szCs w:val="22"/>
          <w:lang w:val="en-NZ"/>
        </w:rPr>
        <w:t xml:space="preserve"> PIS</w:t>
      </w:r>
      <w:r w:rsidR="00252176">
        <w:rPr>
          <w:rFonts w:cs="Arial"/>
          <w:szCs w:val="22"/>
          <w:lang w:val="en-NZ"/>
        </w:rPr>
        <w:t>.</w:t>
      </w:r>
    </w:p>
    <w:p w14:paraId="7E963D04" w14:textId="77777777" w:rsidR="00D04C0E" w:rsidRDefault="00252176" w:rsidP="00D04C0E">
      <w:pPr>
        <w:pStyle w:val="ListParagraph"/>
        <w:numPr>
          <w:ilvl w:val="0"/>
          <w:numId w:val="49"/>
        </w:numPr>
        <w:spacing w:before="80" w:after="80"/>
        <w:rPr>
          <w:rFonts w:cs="Arial"/>
          <w:szCs w:val="22"/>
          <w:lang w:val="en-NZ"/>
        </w:rPr>
      </w:pPr>
      <w:r>
        <w:rPr>
          <w:rFonts w:cs="Arial"/>
          <w:szCs w:val="22"/>
          <w:lang w:val="en-NZ"/>
        </w:rPr>
        <w:t>Please m</w:t>
      </w:r>
      <w:r w:rsidR="00D04C0E">
        <w:rPr>
          <w:rFonts w:cs="Arial"/>
          <w:szCs w:val="22"/>
          <w:lang w:val="en-NZ"/>
        </w:rPr>
        <w:t>ake</w:t>
      </w:r>
      <w:r>
        <w:rPr>
          <w:rFonts w:cs="Arial"/>
          <w:szCs w:val="22"/>
          <w:lang w:val="en-NZ"/>
        </w:rPr>
        <w:t xml:space="preserve"> the</w:t>
      </w:r>
      <w:r w:rsidR="00D04C0E">
        <w:rPr>
          <w:rFonts w:cs="Arial"/>
          <w:szCs w:val="22"/>
          <w:lang w:val="en-NZ"/>
        </w:rPr>
        <w:t xml:space="preserve"> margins bigger </w:t>
      </w:r>
      <w:r>
        <w:rPr>
          <w:rFonts w:cs="Arial"/>
          <w:szCs w:val="22"/>
          <w:lang w:val="en-NZ"/>
        </w:rPr>
        <w:t xml:space="preserve">as it is </w:t>
      </w:r>
      <w:r w:rsidR="00D04C0E">
        <w:rPr>
          <w:rFonts w:cs="Arial"/>
          <w:szCs w:val="22"/>
          <w:lang w:val="en-NZ"/>
        </w:rPr>
        <w:t>better to have more pages that are easier to read</w:t>
      </w:r>
      <w:r>
        <w:rPr>
          <w:rFonts w:cs="Arial"/>
          <w:szCs w:val="22"/>
          <w:lang w:val="en-NZ"/>
        </w:rPr>
        <w:t>.</w:t>
      </w:r>
    </w:p>
    <w:p w14:paraId="64AFADD3" w14:textId="77777777" w:rsidR="00D04C0E" w:rsidRDefault="00252176" w:rsidP="00D04C0E">
      <w:pPr>
        <w:pStyle w:val="ListParagraph"/>
        <w:numPr>
          <w:ilvl w:val="0"/>
          <w:numId w:val="49"/>
        </w:numPr>
        <w:spacing w:before="80" w:after="80"/>
        <w:rPr>
          <w:rFonts w:cs="Arial"/>
          <w:szCs w:val="22"/>
          <w:lang w:val="en-NZ"/>
        </w:rPr>
      </w:pPr>
      <w:r>
        <w:rPr>
          <w:rFonts w:cs="Arial"/>
          <w:szCs w:val="22"/>
          <w:lang w:val="en-NZ"/>
        </w:rPr>
        <w:t>Please</w:t>
      </w:r>
      <w:r w:rsidR="00D04C0E">
        <w:rPr>
          <w:rFonts w:cs="Arial"/>
          <w:szCs w:val="22"/>
          <w:lang w:val="en-NZ"/>
        </w:rPr>
        <w:t xml:space="preserve"> indicate number of pages</w:t>
      </w:r>
      <w:r>
        <w:rPr>
          <w:rFonts w:cs="Arial"/>
          <w:szCs w:val="22"/>
          <w:lang w:val="en-NZ"/>
        </w:rPr>
        <w:t xml:space="preserve"> in the document</w:t>
      </w:r>
      <w:r w:rsidR="00D04C0E">
        <w:rPr>
          <w:rFonts w:cs="Arial"/>
          <w:szCs w:val="22"/>
          <w:lang w:val="en-NZ"/>
        </w:rPr>
        <w:t xml:space="preserve"> including </w:t>
      </w:r>
      <w:r>
        <w:rPr>
          <w:rFonts w:cs="Arial"/>
          <w:szCs w:val="22"/>
          <w:lang w:val="en-NZ"/>
        </w:rPr>
        <w:t xml:space="preserve">the </w:t>
      </w:r>
      <w:r w:rsidR="00D04C0E">
        <w:rPr>
          <w:rFonts w:cs="Arial"/>
          <w:szCs w:val="22"/>
          <w:lang w:val="en-NZ"/>
        </w:rPr>
        <w:t>consent form</w:t>
      </w:r>
      <w:r>
        <w:rPr>
          <w:rFonts w:cs="Arial"/>
          <w:szCs w:val="22"/>
          <w:lang w:val="en-NZ"/>
        </w:rPr>
        <w:t>.</w:t>
      </w:r>
    </w:p>
    <w:p w14:paraId="42AC5CBB" w14:textId="77777777" w:rsidR="00D04C0E" w:rsidRDefault="00252176" w:rsidP="00D04C0E">
      <w:pPr>
        <w:pStyle w:val="ListParagraph"/>
        <w:numPr>
          <w:ilvl w:val="0"/>
          <w:numId w:val="49"/>
        </w:numPr>
        <w:spacing w:before="80" w:after="80"/>
        <w:rPr>
          <w:rFonts w:cs="Arial"/>
          <w:szCs w:val="22"/>
          <w:lang w:val="en-NZ"/>
        </w:rPr>
      </w:pPr>
      <w:r>
        <w:rPr>
          <w:rFonts w:cs="Arial"/>
          <w:szCs w:val="22"/>
          <w:lang w:val="en-NZ"/>
        </w:rPr>
        <w:t xml:space="preserve">Page 2: the committee queried the level of </w:t>
      </w:r>
      <w:r w:rsidR="00D04C0E">
        <w:rPr>
          <w:rFonts w:cs="Arial"/>
          <w:szCs w:val="22"/>
          <w:lang w:val="en-NZ"/>
        </w:rPr>
        <w:t>reimburse</w:t>
      </w:r>
      <w:r>
        <w:rPr>
          <w:rFonts w:cs="Arial"/>
          <w:szCs w:val="22"/>
          <w:lang w:val="en-NZ"/>
        </w:rPr>
        <w:t xml:space="preserve">ment that may be provided for participants. Dr O’Donnell advised that this will depend on </w:t>
      </w:r>
      <w:r w:rsidR="00D04C0E">
        <w:rPr>
          <w:rFonts w:cs="Arial"/>
          <w:szCs w:val="22"/>
          <w:lang w:val="en-NZ"/>
        </w:rPr>
        <w:t>where patients are coming f</w:t>
      </w:r>
      <w:r>
        <w:rPr>
          <w:rFonts w:cs="Arial"/>
          <w:szCs w:val="22"/>
          <w:lang w:val="en-NZ"/>
        </w:rPr>
        <w:t>r</w:t>
      </w:r>
      <w:r w:rsidR="00D04C0E">
        <w:rPr>
          <w:rFonts w:cs="Arial"/>
          <w:szCs w:val="22"/>
          <w:lang w:val="en-NZ"/>
        </w:rPr>
        <w:t xml:space="preserve">om. This is a class of drug not available in NZ but </w:t>
      </w:r>
      <w:r>
        <w:rPr>
          <w:rFonts w:cs="Arial"/>
          <w:szCs w:val="22"/>
          <w:lang w:val="en-NZ"/>
        </w:rPr>
        <w:t xml:space="preserve">the recognised lead compound has significant </w:t>
      </w:r>
      <w:r w:rsidR="00D04C0E">
        <w:rPr>
          <w:rFonts w:cs="Arial"/>
          <w:szCs w:val="22"/>
          <w:lang w:val="en-NZ"/>
        </w:rPr>
        <w:t>activity and licences in Aus</w:t>
      </w:r>
      <w:r>
        <w:rPr>
          <w:rFonts w:cs="Arial"/>
          <w:szCs w:val="22"/>
          <w:lang w:val="en-NZ"/>
        </w:rPr>
        <w:t>tralia. Travel may be the</w:t>
      </w:r>
      <w:r w:rsidR="00D04C0E">
        <w:rPr>
          <w:rFonts w:cs="Arial"/>
          <w:szCs w:val="22"/>
          <w:lang w:val="en-NZ"/>
        </w:rPr>
        <w:t xml:space="preserve"> equivalent of</w:t>
      </w:r>
      <w:r>
        <w:rPr>
          <w:rFonts w:cs="Arial"/>
          <w:szCs w:val="22"/>
          <w:lang w:val="en-NZ"/>
        </w:rPr>
        <w:t xml:space="preserve"> an</w:t>
      </w:r>
      <w:r w:rsidR="00D04C0E">
        <w:rPr>
          <w:rFonts w:cs="Arial"/>
          <w:szCs w:val="22"/>
          <w:lang w:val="en-NZ"/>
        </w:rPr>
        <w:t xml:space="preserve"> airfare or may be petrol vouchers</w:t>
      </w:r>
      <w:r>
        <w:rPr>
          <w:rFonts w:cs="Arial"/>
          <w:szCs w:val="22"/>
          <w:lang w:val="en-NZ"/>
        </w:rPr>
        <w:t xml:space="preserve"> so will be patient dependent.  The study is designed</w:t>
      </w:r>
      <w:r w:rsidR="00D04C0E">
        <w:rPr>
          <w:rFonts w:cs="Arial"/>
          <w:szCs w:val="22"/>
          <w:lang w:val="en-NZ"/>
        </w:rPr>
        <w:t xml:space="preserve"> so tha</w:t>
      </w:r>
      <w:r>
        <w:rPr>
          <w:rFonts w:cs="Arial"/>
          <w:szCs w:val="22"/>
          <w:lang w:val="en-NZ"/>
        </w:rPr>
        <w:t>t no one at a disadvantage to enter</w:t>
      </w:r>
      <w:r w:rsidR="00D04C0E">
        <w:rPr>
          <w:rFonts w:cs="Arial"/>
          <w:szCs w:val="22"/>
          <w:lang w:val="en-NZ"/>
        </w:rPr>
        <w:t xml:space="preserve"> the study</w:t>
      </w:r>
      <w:r>
        <w:rPr>
          <w:rFonts w:cs="Arial"/>
          <w:szCs w:val="22"/>
          <w:lang w:val="en-NZ"/>
        </w:rPr>
        <w:t>.</w:t>
      </w:r>
    </w:p>
    <w:p w14:paraId="696E4D0B" w14:textId="77777777" w:rsidR="00D04C0E" w:rsidRDefault="00D04C0E" w:rsidP="00D04C0E">
      <w:pPr>
        <w:pStyle w:val="ListParagraph"/>
        <w:numPr>
          <w:ilvl w:val="0"/>
          <w:numId w:val="49"/>
        </w:numPr>
        <w:spacing w:before="80" w:after="80"/>
        <w:rPr>
          <w:rFonts w:cs="Arial"/>
          <w:szCs w:val="22"/>
          <w:lang w:val="en-NZ"/>
        </w:rPr>
      </w:pPr>
      <w:r>
        <w:rPr>
          <w:rFonts w:cs="Arial"/>
          <w:szCs w:val="22"/>
          <w:lang w:val="en-NZ"/>
        </w:rPr>
        <w:t>Page 5</w:t>
      </w:r>
      <w:r w:rsidR="00252176">
        <w:rPr>
          <w:rFonts w:cs="Arial"/>
          <w:szCs w:val="22"/>
          <w:lang w:val="en-NZ"/>
        </w:rPr>
        <w:t>: the committee queried whether participants have to pay for medication to manage their side effects.  Doctor O’Donnell advised that current practice is that they may need to pay prescription charge</w:t>
      </w:r>
      <w:r>
        <w:rPr>
          <w:rFonts w:cs="Arial"/>
          <w:szCs w:val="22"/>
          <w:lang w:val="en-NZ"/>
        </w:rPr>
        <w:t xml:space="preserve">s.  </w:t>
      </w:r>
      <w:r w:rsidR="00F77171">
        <w:rPr>
          <w:rFonts w:cs="Arial"/>
          <w:szCs w:val="22"/>
          <w:lang w:val="en-NZ"/>
        </w:rPr>
        <w:t>The issue of symptom control and or whether the symptoms are part of clinical trial can be har</w:t>
      </w:r>
      <w:r>
        <w:rPr>
          <w:rFonts w:cs="Arial"/>
          <w:szCs w:val="22"/>
          <w:lang w:val="en-NZ"/>
        </w:rPr>
        <w:t>d to d</w:t>
      </w:r>
      <w:r w:rsidR="00F77171">
        <w:rPr>
          <w:rFonts w:cs="Arial"/>
          <w:szCs w:val="22"/>
          <w:lang w:val="en-NZ"/>
        </w:rPr>
        <w:t>ifferentiate. Patients on trials</w:t>
      </w:r>
      <w:r>
        <w:rPr>
          <w:rFonts w:cs="Arial"/>
          <w:szCs w:val="22"/>
          <w:lang w:val="en-NZ"/>
        </w:rPr>
        <w:t xml:space="preserve"> do</w:t>
      </w:r>
      <w:r w:rsidR="00F77171">
        <w:rPr>
          <w:rFonts w:cs="Arial"/>
          <w:szCs w:val="22"/>
          <w:lang w:val="en-NZ"/>
        </w:rPr>
        <w:t xml:space="preserve"> pay prescription </w:t>
      </w:r>
      <w:r w:rsidR="00F77171">
        <w:rPr>
          <w:rFonts w:cs="Arial"/>
          <w:szCs w:val="22"/>
          <w:lang w:val="en-NZ"/>
        </w:rPr>
        <w:lastRenderedPageBreak/>
        <w:t>charges. The committee recommended that if possible the research team include prescription</w:t>
      </w:r>
      <w:r>
        <w:rPr>
          <w:rFonts w:cs="Arial"/>
          <w:szCs w:val="22"/>
          <w:lang w:val="en-NZ"/>
        </w:rPr>
        <w:t xml:space="preserve"> costs i</w:t>
      </w:r>
      <w:r w:rsidR="00F77171">
        <w:rPr>
          <w:rFonts w:cs="Arial"/>
          <w:szCs w:val="22"/>
          <w:lang w:val="en-NZ"/>
        </w:rPr>
        <w:t>n the study because participants may not have had some</w:t>
      </w:r>
      <w:r>
        <w:rPr>
          <w:rFonts w:cs="Arial"/>
          <w:szCs w:val="22"/>
          <w:lang w:val="en-NZ"/>
        </w:rPr>
        <w:t xml:space="preserve"> sid</w:t>
      </w:r>
      <w:r w:rsidR="00F77171">
        <w:rPr>
          <w:rFonts w:cs="Arial"/>
          <w:szCs w:val="22"/>
          <w:lang w:val="en-NZ"/>
        </w:rPr>
        <w:t>e effects if they were not on the trial</w:t>
      </w:r>
      <w:r>
        <w:rPr>
          <w:rFonts w:cs="Arial"/>
          <w:szCs w:val="22"/>
          <w:lang w:val="en-NZ"/>
        </w:rPr>
        <w:t>.</w:t>
      </w:r>
    </w:p>
    <w:p w14:paraId="79034249" w14:textId="77777777" w:rsidR="00CE598C" w:rsidRDefault="00CE598C" w:rsidP="00E24E77">
      <w:pPr>
        <w:rPr>
          <w:u w:val="single"/>
          <w:lang w:val="en-NZ"/>
        </w:rPr>
      </w:pPr>
    </w:p>
    <w:p w14:paraId="44C6417A" w14:textId="77777777" w:rsidR="00E24E77" w:rsidRPr="00FD2B1E" w:rsidRDefault="00E24E77" w:rsidP="00E24E77">
      <w:pPr>
        <w:rPr>
          <w:u w:val="single"/>
          <w:lang w:val="en-NZ"/>
        </w:rPr>
      </w:pPr>
      <w:r w:rsidRPr="00FD2B1E">
        <w:rPr>
          <w:u w:val="single"/>
          <w:lang w:val="en-NZ"/>
        </w:rPr>
        <w:t xml:space="preserve">Decision </w:t>
      </w:r>
    </w:p>
    <w:p w14:paraId="04CAB9EB" w14:textId="77777777" w:rsidR="00E24E77" w:rsidRPr="00960BFE" w:rsidRDefault="00E24E77" w:rsidP="00E24E77">
      <w:pPr>
        <w:rPr>
          <w:lang w:val="en-NZ"/>
        </w:rPr>
      </w:pPr>
    </w:p>
    <w:p w14:paraId="704B229E" w14:textId="77777777" w:rsidR="00E24E77" w:rsidRPr="00CC0EFC" w:rsidRDefault="00E24E77" w:rsidP="00E24E77">
      <w:pPr>
        <w:rPr>
          <w:lang w:val="en-NZ"/>
        </w:rPr>
      </w:pPr>
      <w:r w:rsidRPr="00CC0EFC">
        <w:rPr>
          <w:lang w:val="en-NZ"/>
        </w:rPr>
        <w:t xml:space="preserve">This application was </w:t>
      </w:r>
      <w:r w:rsidRPr="00CC0EFC">
        <w:rPr>
          <w:i/>
          <w:lang w:val="en-NZ"/>
        </w:rPr>
        <w:t>approved</w:t>
      </w:r>
      <w:r w:rsidRPr="00CC0EFC">
        <w:rPr>
          <w:lang w:val="en-NZ"/>
        </w:rPr>
        <w:t xml:space="preserve"> by </w:t>
      </w:r>
      <w:r w:rsidR="00F77171" w:rsidRPr="00CC0EFC">
        <w:rPr>
          <w:rFonts w:cs="Arial"/>
          <w:szCs w:val="22"/>
          <w:lang w:val="en-NZ"/>
        </w:rPr>
        <w:t>consensus</w:t>
      </w:r>
      <w:r w:rsidRPr="00CC0EFC">
        <w:rPr>
          <w:lang w:val="en-NZ"/>
        </w:rPr>
        <w:t>.</w:t>
      </w:r>
    </w:p>
    <w:p w14:paraId="2A9F2867" w14:textId="666B5D76" w:rsidR="00D35FE6" w:rsidRDefault="00D35FE6">
      <w:pPr>
        <w:rPr>
          <w:rFonts w:cs="Arial"/>
          <w:szCs w:val="22"/>
          <w:lang w:eastAsia="en-GB"/>
        </w:rPr>
      </w:pPr>
      <w:r>
        <w:rPr>
          <w:rFonts w:cs="Arial"/>
          <w:szCs w:val="22"/>
          <w:lang w:eastAsia="en-GB"/>
        </w:rPr>
        <w:br w:type="page"/>
      </w:r>
    </w:p>
    <w:p w14:paraId="36DDC8A4" w14:textId="77777777" w:rsidR="00E24E77" w:rsidRDefault="00E24E77" w:rsidP="00E24E77">
      <w:pPr>
        <w:pStyle w:val="Heading2"/>
        <w:pBdr>
          <w:bottom w:val="single" w:sz="12" w:space="1" w:color="auto"/>
        </w:pBdr>
      </w:pPr>
      <w:r>
        <w:lastRenderedPageBreak/>
        <w:t>General business</w:t>
      </w:r>
    </w:p>
    <w:p w14:paraId="0E180245" w14:textId="77777777" w:rsidR="00E24E77" w:rsidRDefault="00E24E77" w:rsidP="00E24E77"/>
    <w:p w14:paraId="4A1BDAB8" w14:textId="12BFAC40" w:rsidR="00E24E77" w:rsidRPr="00F77171" w:rsidRDefault="00E24E77" w:rsidP="00F77171">
      <w:pPr>
        <w:numPr>
          <w:ilvl w:val="0"/>
          <w:numId w:val="48"/>
        </w:numPr>
        <w:autoSpaceDE w:val="0"/>
        <w:autoSpaceDN w:val="0"/>
        <w:adjustRightInd w:val="0"/>
        <w:rPr>
          <w:rFonts w:ascii="Consolas" w:hAnsi="Consolas" w:cs="Consolas"/>
          <w:color w:val="A31515"/>
          <w:sz w:val="19"/>
          <w:szCs w:val="19"/>
          <w:lang w:eastAsia="en-GB"/>
        </w:rPr>
      </w:pPr>
      <w:r w:rsidRPr="00A92ADA">
        <w:t xml:space="preserve">The </w:t>
      </w:r>
      <w:r>
        <w:t>Comm</w:t>
      </w:r>
      <w:r w:rsidR="00D37B67">
        <w:t xml:space="preserve">ittee noted the content of the </w:t>
      </w:r>
      <w:r w:rsidR="00E739D2" w:rsidRPr="007D5756">
        <w:rPr>
          <w:rFonts w:cs="Arial"/>
          <w:szCs w:val="22"/>
          <w:lang w:eastAsia="en-GB"/>
        </w:rPr>
        <w:t>“</w:t>
      </w:r>
      <w:r w:rsidR="008D61B5">
        <w:t>noting section</w:t>
      </w:r>
      <w:r w:rsidR="00E739D2" w:rsidRPr="007D5756">
        <w:rPr>
          <w:rFonts w:cs="Arial"/>
          <w:szCs w:val="22"/>
          <w:lang w:eastAsia="en-GB"/>
        </w:rPr>
        <w:t>”</w:t>
      </w:r>
      <w:r w:rsidR="007D5756">
        <w:rPr>
          <w:rFonts w:ascii="Consolas" w:hAnsi="Consolas" w:cs="Consolas"/>
          <w:color w:val="A31515"/>
          <w:sz w:val="19"/>
          <w:szCs w:val="19"/>
          <w:lang w:eastAsia="en-GB"/>
        </w:rPr>
        <w:t xml:space="preserve"> </w:t>
      </w:r>
      <w:r>
        <w:t>of the agend</w:t>
      </w:r>
      <w:r w:rsidR="00F77171">
        <w:t>a.</w:t>
      </w:r>
    </w:p>
    <w:p w14:paraId="29A2B3E4" w14:textId="77777777" w:rsidR="00E24E77" w:rsidRDefault="00E24E77" w:rsidP="005D4E8F"/>
    <w:p w14:paraId="61DBECA5" w14:textId="77777777" w:rsidR="00E24E77" w:rsidRDefault="00E24E77" w:rsidP="008444A3">
      <w:pPr>
        <w:numPr>
          <w:ilvl w:val="0"/>
          <w:numId w:val="48"/>
        </w:numPr>
      </w:pPr>
      <w:r>
        <w:t>The</w:t>
      </w:r>
      <w:r w:rsidRPr="00F945B4">
        <w:rPr>
          <w:color w:val="FF0000"/>
        </w:rPr>
        <w:t xml:space="preserve"> </w:t>
      </w:r>
      <w:r>
        <w:t>Chair reminded the Committee of the date and time of its next scheduled meeting, namely:</w:t>
      </w:r>
    </w:p>
    <w:p w14:paraId="4D126655" w14:textId="77777777" w:rsidR="008444A3" w:rsidRDefault="008444A3" w:rsidP="008444A3">
      <w:pPr>
        <w:ind w:left="465"/>
      </w:pPr>
    </w:p>
    <w:tbl>
      <w:tblPr>
        <w:tblW w:w="8280" w:type="dxa"/>
        <w:tblInd w:w="828" w:type="dxa"/>
        <w:tblBorders>
          <w:top w:val="single" w:sz="4" w:space="0" w:color="auto"/>
          <w:bottom w:val="single" w:sz="4" w:space="0" w:color="auto"/>
        </w:tblBorders>
        <w:tblLook w:val="00A0" w:firstRow="1" w:lastRow="0" w:firstColumn="1" w:lastColumn="0" w:noHBand="0" w:noVBand="0"/>
      </w:tblPr>
      <w:tblGrid>
        <w:gridCol w:w="2160"/>
        <w:gridCol w:w="6120"/>
      </w:tblGrid>
      <w:tr w:rsidR="008444A3" w:rsidRPr="00E24E77" w14:paraId="286F578A" w14:textId="77777777" w:rsidTr="001A422A">
        <w:tc>
          <w:tcPr>
            <w:tcW w:w="2160" w:type="dxa"/>
            <w:tcBorders>
              <w:top w:val="single" w:sz="4" w:space="0" w:color="auto"/>
            </w:tcBorders>
            <w:shd w:val="clear" w:color="auto" w:fill="F3F3F3"/>
          </w:tcPr>
          <w:p w14:paraId="55ECB666" w14:textId="77777777" w:rsidR="008444A3" w:rsidRPr="00E24E77" w:rsidRDefault="008444A3" w:rsidP="001A422A">
            <w:pPr>
              <w:spacing w:before="80" w:after="80"/>
              <w:rPr>
                <w:rFonts w:cs="Arial"/>
                <w:b/>
                <w:sz w:val="20"/>
                <w:lang w:val="en-NZ"/>
              </w:rPr>
            </w:pPr>
            <w:r w:rsidRPr="00E24E77">
              <w:rPr>
                <w:rFonts w:cs="Arial"/>
                <w:b/>
                <w:sz w:val="20"/>
                <w:lang w:val="en-NZ"/>
              </w:rPr>
              <w:t>Meeting date:</w:t>
            </w:r>
          </w:p>
        </w:tc>
        <w:tc>
          <w:tcPr>
            <w:tcW w:w="6120" w:type="dxa"/>
            <w:tcBorders>
              <w:top w:val="single" w:sz="4" w:space="0" w:color="auto"/>
            </w:tcBorders>
            <w:shd w:val="clear" w:color="auto" w:fill="F3F3F3"/>
          </w:tcPr>
          <w:p w14:paraId="751E59FE" w14:textId="77777777" w:rsidR="008444A3" w:rsidRPr="00D12113" w:rsidRDefault="008444A3" w:rsidP="001A422A">
            <w:pPr>
              <w:spacing w:before="80" w:after="80"/>
              <w:rPr>
                <w:rFonts w:cs="Arial"/>
                <w:color w:val="FF3399"/>
                <w:sz w:val="20"/>
                <w:lang w:val="en-NZ"/>
              </w:rPr>
            </w:pPr>
            <w:r w:rsidRPr="00375C2D">
              <w:rPr>
                <w:rFonts w:cs="Arial"/>
                <w:sz w:val="20"/>
                <w:lang w:val="en-NZ"/>
              </w:rPr>
              <w:t>22 September 2015, 08:00 AM</w:t>
            </w:r>
          </w:p>
        </w:tc>
      </w:tr>
      <w:tr w:rsidR="008444A3" w:rsidRPr="00E24E77" w14:paraId="0C03AB2A" w14:textId="77777777" w:rsidTr="001A422A">
        <w:tc>
          <w:tcPr>
            <w:tcW w:w="2160" w:type="dxa"/>
            <w:tcBorders>
              <w:bottom w:val="single" w:sz="4" w:space="0" w:color="auto"/>
            </w:tcBorders>
            <w:shd w:val="clear" w:color="auto" w:fill="F3F3F3"/>
          </w:tcPr>
          <w:p w14:paraId="527E231F" w14:textId="77777777" w:rsidR="008444A3" w:rsidRPr="00E24E77" w:rsidRDefault="008444A3" w:rsidP="001A422A">
            <w:pPr>
              <w:spacing w:before="80" w:after="80"/>
              <w:rPr>
                <w:rFonts w:cs="Arial"/>
                <w:b/>
                <w:sz w:val="20"/>
                <w:lang w:val="en-NZ"/>
              </w:rPr>
            </w:pPr>
            <w:r w:rsidRPr="00E24E77">
              <w:rPr>
                <w:rFonts w:cs="Arial"/>
                <w:b/>
                <w:sz w:val="20"/>
                <w:lang w:val="en-NZ"/>
              </w:rPr>
              <w:t>Meeting venue:</w:t>
            </w:r>
          </w:p>
        </w:tc>
        <w:tc>
          <w:tcPr>
            <w:tcW w:w="6120" w:type="dxa"/>
            <w:tcBorders>
              <w:bottom w:val="single" w:sz="4" w:space="0" w:color="auto"/>
            </w:tcBorders>
            <w:shd w:val="clear" w:color="auto" w:fill="F3F3F3"/>
          </w:tcPr>
          <w:p w14:paraId="4C163BDF" w14:textId="77777777" w:rsidR="008444A3" w:rsidRPr="00D12113" w:rsidRDefault="008444A3" w:rsidP="001A422A">
            <w:pPr>
              <w:spacing w:before="80" w:after="80"/>
              <w:rPr>
                <w:rFonts w:cs="Arial"/>
                <w:color w:val="FF3399"/>
                <w:sz w:val="20"/>
                <w:lang w:val="en-NZ"/>
              </w:rPr>
            </w:pPr>
            <w:r w:rsidRPr="00375C2D">
              <w:rPr>
                <w:rFonts w:cs="Arial"/>
                <w:sz w:val="20"/>
                <w:lang w:val="en-NZ"/>
              </w:rPr>
              <w:t>Freyberg Building, Ground Floor, Room G.04, 20 Aitken Street, Wellington , 6011</w:t>
            </w:r>
          </w:p>
        </w:tc>
      </w:tr>
    </w:tbl>
    <w:p w14:paraId="03CA12DF" w14:textId="77777777" w:rsidR="008444A3" w:rsidRDefault="008444A3" w:rsidP="008444A3">
      <w:pPr>
        <w:ind w:left="105"/>
      </w:pPr>
    </w:p>
    <w:p w14:paraId="7A42B9B8" w14:textId="76DF4ED9" w:rsidR="00770A9F" w:rsidRPr="00F77171" w:rsidRDefault="00F77171" w:rsidP="00D35FE6">
      <w:pPr>
        <w:pStyle w:val="ListParagraph"/>
        <w:numPr>
          <w:ilvl w:val="0"/>
          <w:numId w:val="55"/>
        </w:numPr>
      </w:pPr>
      <w:r>
        <w:t>No</w:t>
      </w:r>
      <w:r w:rsidR="008444A3">
        <w:t xml:space="preserve"> members tendered apologies for this meeting.</w:t>
      </w:r>
    </w:p>
    <w:p w14:paraId="441542DF" w14:textId="77777777" w:rsidR="00770A9F" w:rsidRDefault="00770A9F" w:rsidP="00E24E77"/>
    <w:p w14:paraId="7EB33CC0" w14:textId="77777777" w:rsidR="00C06097" w:rsidRPr="00F77171" w:rsidRDefault="00E24E77" w:rsidP="00770A9F">
      <w:r w:rsidRPr="00F77171">
        <w:t xml:space="preserve">The meeting closed at </w:t>
      </w:r>
      <w:r w:rsidR="00F77171" w:rsidRPr="00F77171">
        <w:rPr>
          <w:rFonts w:cs="Arial"/>
          <w:szCs w:val="22"/>
          <w:lang w:val="en-NZ"/>
        </w:rPr>
        <w:t>4.30pm</w:t>
      </w:r>
      <w:r w:rsidRPr="00F77171">
        <w:t>.</w:t>
      </w:r>
    </w:p>
    <w:sectPr w:rsidR="00C06097" w:rsidRPr="00F77171" w:rsidSect="00E24E77">
      <w:footerReference w:type="even" r:id="rId7"/>
      <w:footerReference w:type="default" r:id="rId8"/>
      <w:headerReference w:type="first" r:id="rId9"/>
      <w:footerReference w:type="first" r:id="rId10"/>
      <w:pgSz w:w="11906" w:h="16838"/>
      <w:pgMar w:top="1440" w:right="924" w:bottom="1440"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7042D82" w14:textId="77777777" w:rsidR="00D449BE" w:rsidRDefault="00D449BE">
      <w:r>
        <w:separator/>
      </w:r>
    </w:p>
  </w:endnote>
  <w:endnote w:type="continuationSeparator" w:id="0">
    <w:p w14:paraId="0A93CEE1" w14:textId="77777777" w:rsidR="00D449BE" w:rsidRDefault="00D449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w:panose1 w:val="02020603050405020304"/>
    <w:charset w:val="00"/>
    <w:family w:val="roman"/>
    <w:pitch w:val="variable"/>
    <w:sig w:usb0="E0002EFF" w:usb1="C0007843"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 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7D6F8F" w14:textId="77777777" w:rsidR="00D449BE" w:rsidRDefault="00D449BE" w:rsidP="00E24E7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72D6D74" w14:textId="77777777" w:rsidR="00D449BE" w:rsidRDefault="00D449BE" w:rsidP="00E24E77">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261" w:type="dxa"/>
      <w:tblLook w:val="04A0" w:firstRow="1" w:lastRow="0" w:firstColumn="1" w:lastColumn="0" w:noHBand="0" w:noVBand="1"/>
    </w:tblPr>
    <w:tblGrid>
      <w:gridCol w:w="8623"/>
      <w:gridCol w:w="1638"/>
    </w:tblGrid>
    <w:tr w:rsidR="00D449BE" w:rsidRPr="00977E7F" w14:paraId="220F42A5" w14:textId="77777777" w:rsidTr="0081053D">
      <w:trPr>
        <w:trHeight w:val="282"/>
      </w:trPr>
      <w:tc>
        <w:tcPr>
          <w:tcW w:w="8623" w:type="dxa"/>
        </w:tcPr>
        <w:p w14:paraId="56380316" w14:textId="77777777" w:rsidR="00D449BE" w:rsidRPr="00977E7F" w:rsidRDefault="00D449BE"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Central Health and Disability Ethics Committee </w:t>
          </w:r>
          <w:r w:rsidRPr="00C91F3F">
            <w:rPr>
              <w:rFonts w:cs="Arial"/>
              <w:sz w:val="16"/>
              <w:szCs w:val="16"/>
            </w:rPr>
            <w:t xml:space="preserve">– </w:t>
          </w:r>
          <w:r w:rsidRPr="00C91F3F">
            <w:rPr>
              <w:rFonts w:cs="Arial"/>
              <w:sz w:val="16"/>
              <w:szCs w:val="16"/>
              <w:lang w:val="en-NZ"/>
            </w:rPr>
            <w:t>25 August 2015</w:t>
          </w:r>
        </w:p>
      </w:tc>
      <w:tc>
        <w:tcPr>
          <w:tcW w:w="1638" w:type="dxa"/>
        </w:tcPr>
        <w:p w14:paraId="3DDB5316" w14:textId="77777777" w:rsidR="00D449BE" w:rsidRPr="00977E7F" w:rsidRDefault="00D449BE" w:rsidP="000B2F36">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sidR="003F07E5">
            <w:rPr>
              <w:rStyle w:val="PageNumber"/>
              <w:rFonts w:cs="Arial"/>
              <w:noProof/>
              <w:sz w:val="16"/>
              <w:szCs w:val="16"/>
            </w:rPr>
            <w:t>21</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sidR="003F07E5">
            <w:rPr>
              <w:rStyle w:val="PageNumber"/>
              <w:rFonts w:cs="Arial"/>
              <w:noProof/>
              <w:sz w:val="16"/>
              <w:szCs w:val="16"/>
            </w:rPr>
            <w:t>21</w:t>
          </w:r>
          <w:r w:rsidRPr="002A365B">
            <w:rPr>
              <w:rStyle w:val="PageNumber"/>
              <w:rFonts w:cs="Arial"/>
              <w:sz w:val="16"/>
              <w:szCs w:val="16"/>
            </w:rPr>
            <w:fldChar w:fldCharType="end"/>
          </w:r>
        </w:p>
      </w:tc>
    </w:tr>
  </w:tbl>
  <w:p w14:paraId="3E7C6AA4" w14:textId="77777777" w:rsidR="00D449BE" w:rsidRPr="00BF6505" w:rsidRDefault="00D449BE" w:rsidP="00D3417F">
    <w:pPr>
      <w:pStyle w:val="Footer"/>
      <w:tabs>
        <w:tab w:val="clear" w:pos="8306"/>
        <w:tab w:val="left" w:pos="6930"/>
        <w:tab w:val="right" w:pos="9720"/>
      </w:tabs>
      <w:ind w:right="360"/>
      <w:rPr>
        <w:rFonts w:cs="Arial"/>
        <w:sz w:val="16"/>
        <w:szCs w:val="16"/>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216" w:type="dxa"/>
      <w:tblLook w:val="04A0" w:firstRow="1" w:lastRow="0" w:firstColumn="1" w:lastColumn="0" w:noHBand="0" w:noVBand="1"/>
    </w:tblPr>
    <w:tblGrid>
      <w:gridCol w:w="8585"/>
      <w:gridCol w:w="1631"/>
    </w:tblGrid>
    <w:tr w:rsidR="00D449BE" w:rsidRPr="00977E7F" w14:paraId="6C550491" w14:textId="77777777" w:rsidTr="0081053D">
      <w:trPr>
        <w:trHeight w:val="283"/>
      </w:trPr>
      <w:tc>
        <w:tcPr>
          <w:tcW w:w="8585" w:type="dxa"/>
        </w:tcPr>
        <w:p w14:paraId="523399BF" w14:textId="77777777" w:rsidR="00D449BE" w:rsidRPr="00977E7F" w:rsidRDefault="00D449BE"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Central Health and Disability Ethics Committee </w:t>
          </w:r>
          <w:r w:rsidRPr="00C91F3F">
            <w:rPr>
              <w:rFonts w:cs="Arial"/>
              <w:sz w:val="16"/>
              <w:szCs w:val="16"/>
            </w:rPr>
            <w:t xml:space="preserve">– </w:t>
          </w:r>
          <w:r w:rsidRPr="00C91F3F">
            <w:rPr>
              <w:rFonts w:cs="Arial"/>
              <w:sz w:val="16"/>
              <w:szCs w:val="16"/>
              <w:lang w:val="en-NZ"/>
            </w:rPr>
            <w:t>25 August 2015</w:t>
          </w:r>
        </w:p>
      </w:tc>
      <w:tc>
        <w:tcPr>
          <w:tcW w:w="1631" w:type="dxa"/>
        </w:tcPr>
        <w:p w14:paraId="209E19EB" w14:textId="77777777" w:rsidR="00D449BE" w:rsidRPr="00977E7F" w:rsidRDefault="00D449BE" w:rsidP="000B2F36">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sidR="003F07E5">
            <w:rPr>
              <w:rStyle w:val="PageNumber"/>
              <w:rFonts w:cs="Arial"/>
              <w:noProof/>
              <w:sz w:val="16"/>
              <w:szCs w:val="16"/>
            </w:rPr>
            <w:t>1</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sidR="003F07E5">
            <w:rPr>
              <w:rStyle w:val="PageNumber"/>
              <w:rFonts w:cs="Arial"/>
              <w:noProof/>
              <w:sz w:val="16"/>
              <w:szCs w:val="16"/>
            </w:rPr>
            <w:t>21</w:t>
          </w:r>
          <w:r w:rsidRPr="002A365B">
            <w:rPr>
              <w:rStyle w:val="PageNumber"/>
              <w:rFonts w:cs="Arial"/>
              <w:sz w:val="16"/>
              <w:szCs w:val="16"/>
            </w:rPr>
            <w:fldChar w:fldCharType="end"/>
          </w:r>
        </w:p>
      </w:tc>
    </w:tr>
  </w:tbl>
  <w:p w14:paraId="149D115C" w14:textId="77777777" w:rsidR="00D449BE" w:rsidRPr="00C91F3F" w:rsidRDefault="00D449BE" w:rsidP="00D3417F">
    <w:pPr>
      <w:pStyle w:val="Footer"/>
      <w:tabs>
        <w:tab w:val="clear" w:pos="8306"/>
        <w:tab w:val="left" w:pos="6960"/>
        <w:tab w:val="right" w:pos="9720"/>
      </w:tabs>
      <w:ind w:right="360"/>
      <w:rPr>
        <w:rFonts w:cs="Arial"/>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C89FCD1" w14:textId="77777777" w:rsidR="00D449BE" w:rsidRDefault="00D449BE">
      <w:r>
        <w:separator/>
      </w:r>
    </w:p>
  </w:footnote>
  <w:footnote w:type="continuationSeparator" w:id="0">
    <w:p w14:paraId="610C6DA1" w14:textId="77777777" w:rsidR="00D449BE" w:rsidRDefault="00D449B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900" w:type="dxa"/>
      <w:tblInd w:w="-72" w:type="dxa"/>
      <w:tblBorders>
        <w:bottom w:val="single" w:sz="4" w:space="0" w:color="auto"/>
      </w:tblBorders>
      <w:tblLook w:val="00A0" w:firstRow="1" w:lastRow="0" w:firstColumn="1" w:lastColumn="0" w:noHBand="0" w:noVBand="0"/>
    </w:tblPr>
    <w:tblGrid>
      <w:gridCol w:w="1988"/>
      <w:gridCol w:w="7912"/>
    </w:tblGrid>
    <w:tr w:rsidR="00D449BE" w14:paraId="7964F6EB" w14:textId="77777777" w:rsidTr="00987913">
      <w:trPr>
        <w:trHeight w:val="1079"/>
      </w:trPr>
      <w:tc>
        <w:tcPr>
          <w:tcW w:w="1914" w:type="dxa"/>
          <w:tcBorders>
            <w:bottom w:val="single" w:sz="4" w:space="0" w:color="auto"/>
          </w:tcBorders>
        </w:tcPr>
        <w:p w14:paraId="03848830" w14:textId="77777777" w:rsidR="00D449BE" w:rsidRPr="00987913" w:rsidRDefault="00D449BE" w:rsidP="00987913">
          <w:pPr>
            <w:pStyle w:val="Heading1"/>
          </w:pPr>
          <w:r w:rsidRPr="00987913">
            <w:rPr>
              <w:noProof/>
              <w:lang w:eastAsia="en-NZ"/>
            </w:rPr>
            <w:drawing>
              <wp:inline distT="0" distB="0" distL="0" distR="0" wp14:anchorId="1424E800" wp14:editId="66E4F435">
                <wp:extent cx="1076325" cy="714375"/>
                <wp:effectExtent l="0" t="0" r="9525"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6325" cy="714375"/>
                        </a:xfrm>
                        <a:prstGeom prst="rect">
                          <a:avLst/>
                        </a:prstGeom>
                        <a:noFill/>
                        <a:ln>
                          <a:noFill/>
                        </a:ln>
                      </pic:spPr>
                    </pic:pic>
                  </a:graphicData>
                </a:graphic>
              </wp:inline>
            </w:drawing>
          </w:r>
        </w:p>
      </w:tc>
      <w:tc>
        <w:tcPr>
          <w:tcW w:w="7986" w:type="dxa"/>
          <w:tcBorders>
            <w:bottom w:val="single" w:sz="4" w:space="0" w:color="auto"/>
          </w:tcBorders>
          <w:vAlign w:val="bottom"/>
        </w:tcPr>
        <w:p w14:paraId="0E69516A" w14:textId="77777777" w:rsidR="00D449BE" w:rsidRPr="00987913" w:rsidRDefault="00D449BE" w:rsidP="00987913">
          <w:pPr>
            <w:pStyle w:val="Heading1"/>
          </w:pPr>
          <w:r>
            <w:tab/>
            <w:t>Minutes</w:t>
          </w:r>
        </w:p>
      </w:tc>
    </w:tr>
  </w:tbl>
  <w:p w14:paraId="3161840B" w14:textId="77777777" w:rsidR="00D449BE" w:rsidRDefault="00D449BE" w:rsidP="00E24E7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427F7A"/>
    <w:multiLevelType w:val="hybridMultilevel"/>
    <w:tmpl w:val="7200F966"/>
    <w:lvl w:ilvl="0" w:tplc="730C0D1E">
      <w:numFmt w:val="none"/>
      <w:lvlText w:val=""/>
      <w:lvlJc w:val="left"/>
      <w:pPr>
        <w:tabs>
          <w:tab w:val="num" w:pos="360"/>
        </w:tabs>
      </w:pPr>
      <w:rPr>
        <w:rFonts w:cs="Times New Roman"/>
      </w:rPr>
    </w:lvl>
    <w:lvl w:ilvl="1" w:tplc="88D840CE">
      <w:numFmt w:val="none"/>
      <w:lvlText w:val=""/>
      <w:lvlJc w:val="left"/>
      <w:pPr>
        <w:tabs>
          <w:tab w:val="num" w:pos="360"/>
        </w:tabs>
      </w:pPr>
      <w:rPr>
        <w:rFonts w:cs="Times New Roman"/>
      </w:rPr>
    </w:lvl>
    <w:lvl w:ilvl="2" w:tplc="AFAE4DBA">
      <w:start w:val="1"/>
      <w:numFmt w:val="bullet"/>
      <w:lvlText w:val="1"/>
      <w:lvlJc w:val="left"/>
      <w:pPr>
        <w:tabs>
          <w:tab w:val="num" w:pos="2377"/>
        </w:tabs>
        <w:ind w:left="2377" w:hanging="397"/>
      </w:pPr>
      <w:rPr>
        <w:rFonts w:ascii="Symbol" w:hAnsi="Symbol" w:hint="default"/>
        <w:color w:val="auto"/>
      </w:rPr>
    </w:lvl>
    <w:lvl w:ilvl="3" w:tplc="5B74FC82">
      <w:numFmt w:val="none"/>
      <w:lvlText w:val=""/>
      <w:lvlJc w:val="left"/>
      <w:pPr>
        <w:tabs>
          <w:tab w:val="num" w:pos="360"/>
        </w:tabs>
      </w:pPr>
      <w:rPr>
        <w:rFonts w:cs="Times New Roman"/>
      </w:rPr>
    </w:lvl>
    <w:lvl w:ilvl="4" w:tplc="C2A25E9C">
      <w:numFmt w:val="none"/>
      <w:lvlText w:val=""/>
      <w:lvlJc w:val="left"/>
      <w:pPr>
        <w:tabs>
          <w:tab w:val="num" w:pos="360"/>
        </w:tabs>
      </w:pPr>
      <w:rPr>
        <w:rFonts w:cs="Times New Roman"/>
      </w:rPr>
    </w:lvl>
    <w:lvl w:ilvl="5" w:tplc="E2F8D9E8">
      <w:numFmt w:val="none"/>
      <w:lvlText w:val=""/>
      <w:lvlJc w:val="left"/>
      <w:pPr>
        <w:tabs>
          <w:tab w:val="num" w:pos="360"/>
        </w:tabs>
      </w:pPr>
      <w:rPr>
        <w:rFonts w:cs="Times New Roman"/>
      </w:rPr>
    </w:lvl>
    <w:lvl w:ilvl="6" w:tplc="514EB500">
      <w:numFmt w:val="none"/>
      <w:lvlText w:val=""/>
      <w:lvlJc w:val="left"/>
      <w:pPr>
        <w:tabs>
          <w:tab w:val="num" w:pos="360"/>
        </w:tabs>
      </w:pPr>
      <w:rPr>
        <w:rFonts w:cs="Times New Roman"/>
      </w:rPr>
    </w:lvl>
    <w:lvl w:ilvl="7" w:tplc="5FEA059A">
      <w:numFmt w:val="none"/>
      <w:lvlText w:val=""/>
      <w:lvlJc w:val="left"/>
      <w:pPr>
        <w:tabs>
          <w:tab w:val="num" w:pos="360"/>
        </w:tabs>
      </w:pPr>
      <w:rPr>
        <w:rFonts w:cs="Times New Roman"/>
      </w:rPr>
    </w:lvl>
    <w:lvl w:ilvl="8" w:tplc="507864BC">
      <w:numFmt w:val="none"/>
      <w:lvlText w:val=""/>
      <w:lvlJc w:val="left"/>
      <w:pPr>
        <w:tabs>
          <w:tab w:val="num" w:pos="360"/>
        </w:tabs>
      </w:pPr>
      <w:rPr>
        <w:rFonts w:cs="Times New Roman"/>
      </w:rPr>
    </w:lvl>
  </w:abstractNum>
  <w:abstractNum w:abstractNumId="1">
    <w:nsid w:val="045301C2"/>
    <w:multiLevelType w:val="hybridMultilevel"/>
    <w:tmpl w:val="E3EEE4AA"/>
    <w:lvl w:ilvl="0" w:tplc="10DC1A0A">
      <w:numFmt w:val="none"/>
      <w:lvlText w:val=""/>
      <w:lvlJc w:val="left"/>
      <w:pPr>
        <w:tabs>
          <w:tab w:val="num" w:pos="360"/>
        </w:tabs>
      </w:pPr>
      <w:rPr>
        <w:rFonts w:cs="Times New Roman"/>
      </w:rPr>
    </w:lvl>
    <w:lvl w:ilvl="1" w:tplc="3892874C" w:tentative="1">
      <w:start w:val="1"/>
      <w:numFmt w:val="bullet"/>
      <w:lvlText w:val="1o"/>
      <w:lvlJc w:val="left"/>
      <w:pPr>
        <w:tabs>
          <w:tab w:val="num" w:pos="1440"/>
        </w:tabs>
        <w:ind w:left="1440" w:hanging="360"/>
      </w:pPr>
      <w:rPr>
        <w:rFonts w:ascii="Courier New" w:hAnsi="Courier New" w:hint="default"/>
      </w:rPr>
    </w:lvl>
    <w:lvl w:ilvl="2" w:tplc="D87456EC" w:tentative="1">
      <w:start w:val="1"/>
      <w:numFmt w:val="bullet"/>
      <w:lvlText w:val="1"/>
      <w:lvlJc w:val="left"/>
      <w:pPr>
        <w:tabs>
          <w:tab w:val="num" w:pos="2160"/>
        </w:tabs>
        <w:ind w:left="2160" w:hanging="360"/>
      </w:pPr>
      <w:rPr>
        <w:rFonts w:ascii="Wingdings" w:hAnsi="Wingdings" w:hint="default"/>
      </w:rPr>
    </w:lvl>
    <w:lvl w:ilvl="3" w:tplc="023C1004" w:tentative="1">
      <w:start w:val="1"/>
      <w:numFmt w:val="bullet"/>
      <w:lvlText w:val="1"/>
      <w:lvlJc w:val="left"/>
      <w:pPr>
        <w:tabs>
          <w:tab w:val="num" w:pos="2880"/>
        </w:tabs>
        <w:ind w:left="2880" w:hanging="360"/>
      </w:pPr>
      <w:rPr>
        <w:rFonts w:ascii="Symbol" w:hAnsi="Symbol" w:hint="default"/>
      </w:rPr>
    </w:lvl>
    <w:lvl w:ilvl="4" w:tplc="DD42AA48" w:tentative="1">
      <w:start w:val="1"/>
      <w:numFmt w:val="bullet"/>
      <w:lvlText w:val="1o"/>
      <w:lvlJc w:val="left"/>
      <w:pPr>
        <w:tabs>
          <w:tab w:val="num" w:pos="3600"/>
        </w:tabs>
        <w:ind w:left="3600" w:hanging="360"/>
      </w:pPr>
      <w:rPr>
        <w:rFonts w:ascii="Courier New" w:hAnsi="Courier New" w:hint="default"/>
      </w:rPr>
    </w:lvl>
    <w:lvl w:ilvl="5" w:tplc="2D464012" w:tentative="1">
      <w:start w:val="1"/>
      <w:numFmt w:val="bullet"/>
      <w:lvlText w:val="1"/>
      <w:lvlJc w:val="left"/>
      <w:pPr>
        <w:tabs>
          <w:tab w:val="num" w:pos="4320"/>
        </w:tabs>
        <w:ind w:left="4320" w:hanging="360"/>
      </w:pPr>
      <w:rPr>
        <w:rFonts w:ascii="Wingdings" w:hAnsi="Wingdings" w:hint="default"/>
      </w:rPr>
    </w:lvl>
    <w:lvl w:ilvl="6" w:tplc="3D52EC82" w:tentative="1">
      <w:start w:val="1"/>
      <w:numFmt w:val="bullet"/>
      <w:lvlText w:val="1"/>
      <w:lvlJc w:val="left"/>
      <w:pPr>
        <w:tabs>
          <w:tab w:val="num" w:pos="5040"/>
        </w:tabs>
        <w:ind w:left="5040" w:hanging="360"/>
      </w:pPr>
      <w:rPr>
        <w:rFonts w:ascii="Symbol" w:hAnsi="Symbol" w:hint="default"/>
      </w:rPr>
    </w:lvl>
    <w:lvl w:ilvl="7" w:tplc="EA88F42A" w:tentative="1">
      <w:start w:val="1"/>
      <w:numFmt w:val="bullet"/>
      <w:lvlText w:val="1o"/>
      <w:lvlJc w:val="left"/>
      <w:pPr>
        <w:tabs>
          <w:tab w:val="num" w:pos="5760"/>
        </w:tabs>
        <w:ind w:left="5760" w:hanging="360"/>
      </w:pPr>
      <w:rPr>
        <w:rFonts w:ascii="Courier New" w:hAnsi="Courier New" w:hint="default"/>
      </w:rPr>
    </w:lvl>
    <w:lvl w:ilvl="8" w:tplc="AD5A06DE" w:tentative="1">
      <w:start w:val="1"/>
      <w:numFmt w:val="bullet"/>
      <w:lvlText w:val="1"/>
      <w:lvlJc w:val="left"/>
      <w:pPr>
        <w:tabs>
          <w:tab w:val="num" w:pos="6480"/>
        </w:tabs>
        <w:ind w:left="6480" w:hanging="360"/>
      </w:pPr>
      <w:rPr>
        <w:rFonts w:ascii="Wingdings" w:hAnsi="Wingdings" w:hint="default"/>
      </w:rPr>
    </w:lvl>
  </w:abstractNum>
  <w:abstractNum w:abstractNumId="2">
    <w:nsid w:val="0629031D"/>
    <w:multiLevelType w:val="multilevel"/>
    <w:tmpl w:val="CAD04954"/>
    <w:lvl w:ilvl="0">
      <w:numFmt w:val="none"/>
      <w:lvlText w:val=""/>
      <w:lvlJc w:val="left"/>
      <w:pPr>
        <w:tabs>
          <w:tab w:val="num" w:pos="360"/>
        </w:tabs>
      </w:pPr>
      <w:rPr>
        <w:rFonts w:cs="Times New Roman"/>
      </w:rPr>
    </w:lvl>
    <w:lvl w:ilvl="1">
      <w:numFmt w:val="none"/>
      <w:lvlText w:val=""/>
      <w:lvlJc w:val="left"/>
      <w:pPr>
        <w:tabs>
          <w:tab w:val="num" w:pos="360"/>
        </w:tabs>
      </w:pPr>
      <w:rPr>
        <w:rFonts w:cs="Times New Roman"/>
      </w:rPr>
    </w:lvl>
    <w:lvl w:ilvl="2">
      <w:numFmt w:val="none"/>
      <w:lvlText w:val=""/>
      <w:lvlJc w:val="left"/>
      <w:pPr>
        <w:tabs>
          <w:tab w:val="num" w:pos="360"/>
        </w:tabs>
      </w:pPr>
      <w:rPr>
        <w:rFonts w:cs="Times New Roman"/>
      </w:rPr>
    </w:lvl>
    <w:lvl w:ilvl="3">
      <w:numFmt w:val="none"/>
      <w:lvlText w:val=""/>
      <w:lvlJc w:val="left"/>
      <w:pPr>
        <w:tabs>
          <w:tab w:val="num" w:pos="360"/>
        </w:tabs>
      </w:pPr>
      <w:rPr>
        <w:rFonts w:cs="Times New Roman"/>
      </w:rPr>
    </w:lvl>
    <w:lvl w:ilvl="4">
      <w:numFmt w:val="none"/>
      <w:lvlText w:val=""/>
      <w:lvlJc w:val="left"/>
      <w:pPr>
        <w:tabs>
          <w:tab w:val="num" w:pos="360"/>
        </w:tabs>
      </w:pPr>
      <w:rPr>
        <w:rFonts w:cs="Times New Roman"/>
      </w:rPr>
    </w:lvl>
    <w:lvl w:ilvl="5">
      <w:numFmt w:val="none"/>
      <w:lvlText w:val=""/>
      <w:lvlJc w:val="left"/>
      <w:pPr>
        <w:tabs>
          <w:tab w:val="num" w:pos="360"/>
        </w:tabs>
      </w:pPr>
      <w:rPr>
        <w:rFonts w:cs="Times New Roman"/>
      </w:rPr>
    </w:lvl>
    <w:lvl w:ilvl="6">
      <w:numFmt w:val="none"/>
      <w:lvlText w:val=""/>
      <w:lvlJc w:val="left"/>
      <w:pPr>
        <w:tabs>
          <w:tab w:val="num" w:pos="360"/>
        </w:tabs>
      </w:pPr>
      <w:rPr>
        <w:rFonts w:cs="Times New Roman"/>
      </w:rPr>
    </w:lvl>
    <w:lvl w:ilvl="7">
      <w:numFmt w:val="none"/>
      <w:lvlText w:val=""/>
      <w:lvlJc w:val="left"/>
      <w:pPr>
        <w:tabs>
          <w:tab w:val="num" w:pos="360"/>
        </w:tabs>
      </w:pPr>
      <w:rPr>
        <w:rFonts w:cs="Times New Roman"/>
      </w:rPr>
    </w:lvl>
    <w:lvl w:ilvl="8">
      <w:numFmt w:val="none"/>
      <w:lvlText w:val=""/>
      <w:lvlJc w:val="left"/>
      <w:pPr>
        <w:tabs>
          <w:tab w:val="num" w:pos="360"/>
        </w:tabs>
      </w:pPr>
      <w:rPr>
        <w:rFonts w:cs="Times New Roman"/>
      </w:rPr>
    </w:lvl>
  </w:abstractNum>
  <w:abstractNum w:abstractNumId="3">
    <w:nsid w:val="0D3E2DDC"/>
    <w:multiLevelType w:val="hybridMultilevel"/>
    <w:tmpl w:val="6FA473A4"/>
    <w:lvl w:ilvl="0" w:tplc="B9744B30">
      <w:numFmt w:val="none"/>
      <w:lvlText w:val=""/>
      <w:lvlJc w:val="left"/>
      <w:pPr>
        <w:tabs>
          <w:tab w:val="num" w:pos="360"/>
        </w:tabs>
      </w:pPr>
      <w:rPr>
        <w:rFonts w:cs="Times New Roman"/>
      </w:rPr>
    </w:lvl>
    <w:lvl w:ilvl="1" w:tplc="C7EAD2AA" w:tentative="1">
      <w:start w:val="1"/>
      <w:numFmt w:val="bullet"/>
      <w:lvlText w:val="1o"/>
      <w:lvlJc w:val="left"/>
      <w:pPr>
        <w:tabs>
          <w:tab w:val="num" w:pos="2169"/>
        </w:tabs>
        <w:ind w:left="2169" w:hanging="360"/>
      </w:pPr>
      <w:rPr>
        <w:rFonts w:ascii="Courier New" w:hAnsi="Courier New" w:hint="default"/>
      </w:rPr>
    </w:lvl>
    <w:lvl w:ilvl="2" w:tplc="4CFEFCB6" w:tentative="1">
      <w:start w:val="1"/>
      <w:numFmt w:val="bullet"/>
      <w:lvlText w:val="1"/>
      <w:lvlJc w:val="left"/>
      <w:pPr>
        <w:tabs>
          <w:tab w:val="num" w:pos="2889"/>
        </w:tabs>
        <w:ind w:left="2889" w:hanging="360"/>
      </w:pPr>
      <w:rPr>
        <w:rFonts w:ascii="Wingdings" w:hAnsi="Wingdings" w:hint="default"/>
      </w:rPr>
    </w:lvl>
    <w:lvl w:ilvl="3" w:tplc="948A11CC" w:tentative="1">
      <w:start w:val="1"/>
      <w:numFmt w:val="bullet"/>
      <w:lvlText w:val="1"/>
      <w:lvlJc w:val="left"/>
      <w:pPr>
        <w:tabs>
          <w:tab w:val="num" w:pos="3609"/>
        </w:tabs>
        <w:ind w:left="3609" w:hanging="360"/>
      </w:pPr>
      <w:rPr>
        <w:rFonts w:ascii="Symbol" w:hAnsi="Symbol" w:hint="default"/>
      </w:rPr>
    </w:lvl>
    <w:lvl w:ilvl="4" w:tplc="1C6E310E" w:tentative="1">
      <w:start w:val="1"/>
      <w:numFmt w:val="bullet"/>
      <w:lvlText w:val="1o"/>
      <w:lvlJc w:val="left"/>
      <w:pPr>
        <w:tabs>
          <w:tab w:val="num" w:pos="4329"/>
        </w:tabs>
        <w:ind w:left="4329" w:hanging="360"/>
      </w:pPr>
      <w:rPr>
        <w:rFonts w:ascii="Courier New" w:hAnsi="Courier New" w:hint="default"/>
      </w:rPr>
    </w:lvl>
    <w:lvl w:ilvl="5" w:tplc="5F441844" w:tentative="1">
      <w:start w:val="1"/>
      <w:numFmt w:val="bullet"/>
      <w:lvlText w:val="1"/>
      <w:lvlJc w:val="left"/>
      <w:pPr>
        <w:tabs>
          <w:tab w:val="num" w:pos="5049"/>
        </w:tabs>
        <w:ind w:left="5049" w:hanging="360"/>
      </w:pPr>
      <w:rPr>
        <w:rFonts w:ascii="Wingdings" w:hAnsi="Wingdings" w:hint="default"/>
      </w:rPr>
    </w:lvl>
    <w:lvl w:ilvl="6" w:tplc="48C2A45A" w:tentative="1">
      <w:start w:val="1"/>
      <w:numFmt w:val="bullet"/>
      <w:lvlText w:val="1"/>
      <w:lvlJc w:val="left"/>
      <w:pPr>
        <w:tabs>
          <w:tab w:val="num" w:pos="5769"/>
        </w:tabs>
        <w:ind w:left="5769" w:hanging="360"/>
      </w:pPr>
      <w:rPr>
        <w:rFonts w:ascii="Symbol" w:hAnsi="Symbol" w:hint="default"/>
      </w:rPr>
    </w:lvl>
    <w:lvl w:ilvl="7" w:tplc="91D88E90" w:tentative="1">
      <w:start w:val="1"/>
      <w:numFmt w:val="bullet"/>
      <w:lvlText w:val="1o"/>
      <w:lvlJc w:val="left"/>
      <w:pPr>
        <w:tabs>
          <w:tab w:val="num" w:pos="6489"/>
        </w:tabs>
        <w:ind w:left="6489" w:hanging="360"/>
      </w:pPr>
      <w:rPr>
        <w:rFonts w:ascii="Courier New" w:hAnsi="Courier New" w:hint="default"/>
      </w:rPr>
    </w:lvl>
    <w:lvl w:ilvl="8" w:tplc="A138884E" w:tentative="1">
      <w:start w:val="1"/>
      <w:numFmt w:val="bullet"/>
      <w:lvlText w:val="1"/>
      <w:lvlJc w:val="left"/>
      <w:pPr>
        <w:tabs>
          <w:tab w:val="num" w:pos="7209"/>
        </w:tabs>
        <w:ind w:left="7209" w:hanging="360"/>
      </w:pPr>
      <w:rPr>
        <w:rFonts w:ascii="Wingdings" w:hAnsi="Wingdings" w:hint="default"/>
      </w:rPr>
    </w:lvl>
  </w:abstractNum>
  <w:abstractNum w:abstractNumId="4">
    <w:nsid w:val="0F7406BA"/>
    <w:multiLevelType w:val="hybridMultilevel"/>
    <w:tmpl w:val="762E59D8"/>
    <w:lvl w:ilvl="0" w:tplc="40D0EFC2">
      <w:start w:val="1"/>
      <w:numFmt w:val="bullet"/>
      <w:lvlText w:val="1"/>
      <w:lvlJc w:val="left"/>
      <w:pPr>
        <w:tabs>
          <w:tab w:val="num" w:pos="2377"/>
        </w:tabs>
        <w:ind w:left="2377" w:hanging="397"/>
      </w:pPr>
      <w:rPr>
        <w:rFonts w:ascii="Symbol" w:hAnsi="Symbol" w:hint="default"/>
        <w:color w:val="auto"/>
      </w:rPr>
    </w:lvl>
    <w:lvl w:ilvl="1" w:tplc="04090003" w:tentative="1">
      <w:start w:val="1"/>
      <w:numFmt w:val="bullet"/>
      <w:lvlText w:val="1o"/>
      <w:lvlJc w:val="left"/>
      <w:pPr>
        <w:tabs>
          <w:tab w:val="num" w:pos="570"/>
        </w:tabs>
        <w:ind w:left="570" w:hanging="360"/>
      </w:pPr>
      <w:rPr>
        <w:rFonts w:ascii="Courier New" w:hAnsi="Courier New" w:hint="default"/>
      </w:rPr>
    </w:lvl>
    <w:lvl w:ilvl="2" w:tplc="04090005">
      <w:start w:val="1"/>
      <w:numFmt w:val="bullet"/>
      <w:lvlText w:val="1"/>
      <w:lvlJc w:val="left"/>
      <w:pPr>
        <w:tabs>
          <w:tab w:val="num" w:pos="1290"/>
        </w:tabs>
        <w:ind w:left="1290" w:hanging="360"/>
      </w:pPr>
      <w:rPr>
        <w:rFonts w:ascii="Wingdings" w:hAnsi="Wingdings" w:hint="default"/>
      </w:rPr>
    </w:lvl>
    <w:lvl w:ilvl="3" w:tplc="04090001" w:tentative="1">
      <w:start w:val="1"/>
      <w:numFmt w:val="bullet"/>
      <w:lvlText w:val="1"/>
      <w:lvlJc w:val="left"/>
      <w:pPr>
        <w:tabs>
          <w:tab w:val="num" w:pos="2010"/>
        </w:tabs>
        <w:ind w:left="2010" w:hanging="360"/>
      </w:pPr>
      <w:rPr>
        <w:rFonts w:ascii="Symbol" w:hAnsi="Symbol" w:hint="default"/>
      </w:rPr>
    </w:lvl>
    <w:lvl w:ilvl="4" w:tplc="04090003" w:tentative="1">
      <w:start w:val="1"/>
      <w:numFmt w:val="bullet"/>
      <w:lvlText w:val="1o"/>
      <w:lvlJc w:val="left"/>
      <w:pPr>
        <w:tabs>
          <w:tab w:val="num" w:pos="2730"/>
        </w:tabs>
        <w:ind w:left="2730" w:hanging="360"/>
      </w:pPr>
      <w:rPr>
        <w:rFonts w:ascii="Courier New" w:hAnsi="Courier New" w:hint="default"/>
      </w:rPr>
    </w:lvl>
    <w:lvl w:ilvl="5" w:tplc="04090005" w:tentative="1">
      <w:start w:val="1"/>
      <w:numFmt w:val="bullet"/>
      <w:lvlText w:val="1"/>
      <w:lvlJc w:val="left"/>
      <w:pPr>
        <w:tabs>
          <w:tab w:val="num" w:pos="3450"/>
        </w:tabs>
        <w:ind w:left="3450" w:hanging="360"/>
      </w:pPr>
      <w:rPr>
        <w:rFonts w:ascii="Wingdings" w:hAnsi="Wingdings" w:hint="default"/>
      </w:rPr>
    </w:lvl>
    <w:lvl w:ilvl="6" w:tplc="04090001" w:tentative="1">
      <w:start w:val="1"/>
      <w:numFmt w:val="bullet"/>
      <w:lvlText w:val="1"/>
      <w:lvlJc w:val="left"/>
      <w:pPr>
        <w:tabs>
          <w:tab w:val="num" w:pos="4170"/>
        </w:tabs>
        <w:ind w:left="4170" w:hanging="360"/>
      </w:pPr>
      <w:rPr>
        <w:rFonts w:ascii="Symbol" w:hAnsi="Symbol" w:hint="default"/>
      </w:rPr>
    </w:lvl>
    <w:lvl w:ilvl="7" w:tplc="04090003" w:tentative="1">
      <w:start w:val="1"/>
      <w:numFmt w:val="bullet"/>
      <w:lvlText w:val="1o"/>
      <w:lvlJc w:val="left"/>
      <w:pPr>
        <w:tabs>
          <w:tab w:val="num" w:pos="4890"/>
        </w:tabs>
        <w:ind w:left="4890" w:hanging="360"/>
      </w:pPr>
      <w:rPr>
        <w:rFonts w:ascii="Courier New" w:hAnsi="Courier New" w:hint="default"/>
      </w:rPr>
    </w:lvl>
    <w:lvl w:ilvl="8" w:tplc="04090005" w:tentative="1">
      <w:start w:val="1"/>
      <w:numFmt w:val="bullet"/>
      <w:lvlText w:val="1"/>
      <w:lvlJc w:val="left"/>
      <w:pPr>
        <w:tabs>
          <w:tab w:val="num" w:pos="5610"/>
        </w:tabs>
        <w:ind w:left="5610" w:hanging="360"/>
      </w:pPr>
      <w:rPr>
        <w:rFonts w:ascii="Wingdings" w:hAnsi="Wingdings" w:hint="default"/>
      </w:rPr>
    </w:lvl>
  </w:abstractNum>
  <w:abstractNum w:abstractNumId="5">
    <w:nsid w:val="12CB3AD8"/>
    <w:multiLevelType w:val="hybridMultilevel"/>
    <w:tmpl w:val="8452B090"/>
    <w:lvl w:ilvl="0" w:tplc="14090001">
      <w:start w:val="1"/>
      <w:numFmt w:val="bullet"/>
      <w:lvlText w:val="1"/>
      <w:lvlJc w:val="left"/>
      <w:pPr>
        <w:ind w:left="720" w:hanging="360"/>
      </w:pPr>
      <w:rPr>
        <w:rFonts w:ascii="Symbol" w:hAnsi="Symbol" w:hint="default"/>
      </w:rPr>
    </w:lvl>
    <w:lvl w:ilvl="1" w:tplc="14090003" w:tentative="1">
      <w:start w:val="1"/>
      <w:numFmt w:val="bullet"/>
      <w:lvlText w:val="1o"/>
      <w:lvlJc w:val="left"/>
      <w:pPr>
        <w:ind w:left="1440" w:hanging="360"/>
      </w:pPr>
      <w:rPr>
        <w:rFonts w:ascii="Courier New" w:hAnsi="Courier New" w:hint="default"/>
      </w:rPr>
    </w:lvl>
    <w:lvl w:ilvl="2" w:tplc="14090005" w:tentative="1">
      <w:start w:val="1"/>
      <w:numFmt w:val="bullet"/>
      <w:lvlText w:val="1"/>
      <w:lvlJc w:val="left"/>
      <w:pPr>
        <w:ind w:left="2160" w:hanging="360"/>
      </w:pPr>
      <w:rPr>
        <w:rFonts w:ascii="Wingdings" w:hAnsi="Wingdings" w:hint="default"/>
      </w:rPr>
    </w:lvl>
    <w:lvl w:ilvl="3" w:tplc="14090001" w:tentative="1">
      <w:start w:val="1"/>
      <w:numFmt w:val="bullet"/>
      <w:lvlText w:val="1"/>
      <w:lvlJc w:val="left"/>
      <w:pPr>
        <w:ind w:left="2880" w:hanging="360"/>
      </w:pPr>
      <w:rPr>
        <w:rFonts w:ascii="Symbol" w:hAnsi="Symbol" w:hint="default"/>
      </w:rPr>
    </w:lvl>
    <w:lvl w:ilvl="4" w:tplc="14090003" w:tentative="1">
      <w:start w:val="1"/>
      <w:numFmt w:val="bullet"/>
      <w:lvlText w:val="1o"/>
      <w:lvlJc w:val="left"/>
      <w:pPr>
        <w:ind w:left="3600" w:hanging="360"/>
      </w:pPr>
      <w:rPr>
        <w:rFonts w:ascii="Courier New" w:hAnsi="Courier New" w:hint="default"/>
      </w:rPr>
    </w:lvl>
    <w:lvl w:ilvl="5" w:tplc="14090005" w:tentative="1">
      <w:start w:val="1"/>
      <w:numFmt w:val="bullet"/>
      <w:lvlText w:val="1"/>
      <w:lvlJc w:val="left"/>
      <w:pPr>
        <w:ind w:left="4320" w:hanging="360"/>
      </w:pPr>
      <w:rPr>
        <w:rFonts w:ascii="Wingdings" w:hAnsi="Wingdings" w:hint="default"/>
      </w:rPr>
    </w:lvl>
    <w:lvl w:ilvl="6" w:tplc="14090001" w:tentative="1">
      <w:start w:val="1"/>
      <w:numFmt w:val="bullet"/>
      <w:lvlText w:val="1"/>
      <w:lvlJc w:val="left"/>
      <w:pPr>
        <w:ind w:left="5040" w:hanging="360"/>
      </w:pPr>
      <w:rPr>
        <w:rFonts w:ascii="Symbol" w:hAnsi="Symbol" w:hint="default"/>
      </w:rPr>
    </w:lvl>
    <w:lvl w:ilvl="7" w:tplc="14090003" w:tentative="1">
      <w:start w:val="1"/>
      <w:numFmt w:val="bullet"/>
      <w:lvlText w:val="1o"/>
      <w:lvlJc w:val="left"/>
      <w:pPr>
        <w:ind w:left="5760" w:hanging="360"/>
      </w:pPr>
      <w:rPr>
        <w:rFonts w:ascii="Courier New" w:hAnsi="Courier New" w:hint="default"/>
      </w:rPr>
    </w:lvl>
    <w:lvl w:ilvl="8" w:tplc="14090005" w:tentative="1">
      <w:start w:val="1"/>
      <w:numFmt w:val="bullet"/>
      <w:lvlText w:val="1"/>
      <w:lvlJc w:val="left"/>
      <w:pPr>
        <w:ind w:left="6480" w:hanging="360"/>
      </w:pPr>
      <w:rPr>
        <w:rFonts w:ascii="Wingdings" w:hAnsi="Wingdings" w:hint="default"/>
      </w:rPr>
    </w:lvl>
  </w:abstractNum>
  <w:abstractNum w:abstractNumId="6">
    <w:nsid w:val="1A3E0534"/>
    <w:multiLevelType w:val="hybridMultilevel"/>
    <w:tmpl w:val="8CB68D62"/>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7">
    <w:nsid w:val="1DDB108C"/>
    <w:multiLevelType w:val="hybridMultilevel"/>
    <w:tmpl w:val="7A00BA4E"/>
    <w:lvl w:ilvl="0" w:tplc="FB8026C8">
      <w:numFmt w:val="none"/>
      <w:lvlText w:val=""/>
      <w:lvlJc w:val="left"/>
      <w:pPr>
        <w:tabs>
          <w:tab w:val="num" w:pos="360"/>
        </w:tabs>
      </w:pPr>
      <w:rPr>
        <w:rFonts w:cs="Times New Roman"/>
      </w:rPr>
    </w:lvl>
    <w:lvl w:ilvl="1" w:tplc="53683704">
      <w:numFmt w:val="none"/>
      <w:lvlText w:val=""/>
      <w:lvlJc w:val="left"/>
      <w:pPr>
        <w:tabs>
          <w:tab w:val="num" w:pos="360"/>
        </w:tabs>
      </w:pPr>
      <w:rPr>
        <w:rFonts w:cs="Times New Roman"/>
      </w:rPr>
    </w:lvl>
    <w:lvl w:ilvl="2" w:tplc="092AD3B8">
      <w:numFmt w:val="none"/>
      <w:lvlText w:val=""/>
      <w:lvlJc w:val="left"/>
      <w:pPr>
        <w:tabs>
          <w:tab w:val="num" w:pos="360"/>
        </w:tabs>
      </w:pPr>
      <w:rPr>
        <w:rFonts w:cs="Times New Roman"/>
      </w:rPr>
    </w:lvl>
    <w:lvl w:ilvl="3" w:tplc="F1445D6A">
      <w:numFmt w:val="none"/>
      <w:lvlText w:val=""/>
      <w:lvlJc w:val="left"/>
      <w:pPr>
        <w:tabs>
          <w:tab w:val="num" w:pos="360"/>
        </w:tabs>
      </w:pPr>
      <w:rPr>
        <w:rFonts w:cs="Times New Roman"/>
      </w:rPr>
    </w:lvl>
    <w:lvl w:ilvl="4" w:tplc="34F872D4">
      <w:numFmt w:val="none"/>
      <w:lvlText w:val=""/>
      <w:lvlJc w:val="left"/>
      <w:pPr>
        <w:tabs>
          <w:tab w:val="num" w:pos="360"/>
        </w:tabs>
      </w:pPr>
      <w:rPr>
        <w:rFonts w:cs="Times New Roman"/>
      </w:rPr>
    </w:lvl>
    <w:lvl w:ilvl="5" w:tplc="C0B0D95C">
      <w:numFmt w:val="none"/>
      <w:lvlText w:val=""/>
      <w:lvlJc w:val="left"/>
      <w:pPr>
        <w:tabs>
          <w:tab w:val="num" w:pos="360"/>
        </w:tabs>
      </w:pPr>
      <w:rPr>
        <w:rFonts w:cs="Times New Roman"/>
      </w:rPr>
    </w:lvl>
    <w:lvl w:ilvl="6" w:tplc="22965580">
      <w:numFmt w:val="none"/>
      <w:lvlText w:val=""/>
      <w:lvlJc w:val="left"/>
      <w:pPr>
        <w:tabs>
          <w:tab w:val="num" w:pos="360"/>
        </w:tabs>
      </w:pPr>
      <w:rPr>
        <w:rFonts w:cs="Times New Roman"/>
      </w:rPr>
    </w:lvl>
    <w:lvl w:ilvl="7" w:tplc="A8020232">
      <w:numFmt w:val="none"/>
      <w:lvlText w:val=""/>
      <w:lvlJc w:val="left"/>
      <w:pPr>
        <w:tabs>
          <w:tab w:val="num" w:pos="360"/>
        </w:tabs>
      </w:pPr>
      <w:rPr>
        <w:rFonts w:cs="Times New Roman"/>
      </w:rPr>
    </w:lvl>
    <w:lvl w:ilvl="8" w:tplc="B4802C5C">
      <w:numFmt w:val="none"/>
      <w:lvlText w:val=""/>
      <w:lvlJc w:val="left"/>
      <w:pPr>
        <w:tabs>
          <w:tab w:val="num" w:pos="360"/>
        </w:tabs>
      </w:pPr>
      <w:rPr>
        <w:rFonts w:cs="Times New Roman"/>
      </w:rPr>
    </w:lvl>
  </w:abstractNum>
  <w:abstractNum w:abstractNumId="8">
    <w:nsid w:val="1E2654B4"/>
    <w:multiLevelType w:val="hybridMultilevel"/>
    <w:tmpl w:val="4BC090AA"/>
    <w:lvl w:ilvl="0" w:tplc="6E0EB29C">
      <w:numFmt w:val="none"/>
      <w:lvlText w:val=""/>
      <w:lvlJc w:val="left"/>
      <w:pPr>
        <w:tabs>
          <w:tab w:val="num" w:pos="360"/>
        </w:tabs>
      </w:pPr>
      <w:rPr>
        <w:rFonts w:cs="Times New Roman"/>
      </w:rPr>
    </w:lvl>
    <w:lvl w:ilvl="1" w:tplc="79567BA8">
      <w:numFmt w:val="none"/>
      <w:lvlText w:val=""/>
      <w:lvlJc w:val="left"/>
      <w:pPr>
        <w:tabs>
          <w:tab w:val="num" w:pos="360"/>
        </w:tabs>
      </w:pPr>
      <w:rPr>
        <w:rFonts w:cs="Times New Roman"/>
      </w:rPr>
    </w:lvl>
    <w:lvl w:ilvl="2" w:tplc="813099EE">
      <w:numFmt w:val="none"/>
      <w:lvlText w:val=""/>
      <w:lvlJc w:val="left"/>
      <w:pPr>
        <w:tabs>
          <w:tab w:val="num" w:pos="360"/>
        </w:tabs>
      </w:pPr>
      <w:rPr>
        <w:rFonts w:cs="Times New Roman"/>
      </w:rPr>
    </w:lvl>
    <w:lvl w:ilvl="3" w:tplc="BC06A3A6">
      <w:numFmt w:val="none"/>
      <w:lvlText w:val=""/>
      <w:lvlJc w:val="left"/>
      <w:pPr>
        <w:tabs>
          <w:tab w:val="num" w:pos="360"/>
        </w:tabs>
      </w:pPr>
      <w:rPr>
        <w:rFonts w:cs="Times New Roman"/>
      </w:rPr>
    </w:lvl>
    <w:lvl w:ilvl="4" w:tplc="C270B39A">
      <w:numFmt w:val="none"/>
      <w:lvlText w:val=""/>
      <w:lvlJc w:val="left"/>
      <w:pPr>
        <w:tabs>
          <w:tab w:val="num" w:pos="360"/>
        </w:tabs>
      </w:pPr>
      <w:rPr>
        <w:rFonts w:cs="Times New Roman"/>
      </w:rPr>
    </w:lvl>
    <w:lvl w:ilvl="5" w:tplc="CE169BC6">
      <w:numFmt w:val="none"/>
      <w:lvlText w:val=""/>
      <w:lvlJc w:val="left"/>
      <w:pPr>
        <w:tabs>
          <w:tab w:val="num" w:pos="360"/>
        </w:tabs>
      </w:pPr>
      <w:rPr>
        <w:rFonts w:cs="Times New Roman"/>
      </w:rPr>
    </w:lvl>
    <w:lvl w:ilvl="6" w:tplc="80744A64">
      <w:numFmt w:val="none"/>
      <w:lvlText w:val=""/>
      <w:lvlJc w:val="left"/>
      <w:pPr>
        <w:tabs>
          <w:tab w:val="num" w:pos="360"/>
        </w:tabs>
      </w:pPr>
      <w:rPr>
        <w:rFonts w:cs="Times New Roman"/>
      </w:rPr>
    </w:lvl>
    <w:lvl w:ilvl="7" w:tplc="7592EF7C">
      <w:numFmt w:val="none"/>
      <w:lvlText w:val=""/>
      <w:lvlJc w:val="left"/>
      <w:pPr>
        <w:tabs>
          <w:tab w:val="num" w:pos="360"/>
        </w:tabs>
      </w:pPr>
      <w:rPr>
        <w:rFonts w:cs="Times New Roman"/>
      </w:rPr>
    </w:lvl>
    <w:lvl w:ilvl="8" w:tplc="1A98AD82">
      <w:numFmt w:val="none"/>
      <w:lvlText w:val=""/>
      <w:lvlJc w:val="left"/>
      <w:pPr>
        <w:tabs>
          <w:tab w:val="num" w:pos="360"/>
        </w:tabs>
      </w:pPr>
      <w:rPr>
        <w:rFonts w:cs="Times New Roman"/>
      </w:rPr>
    </w:lvl>
  </w:abstractNum>
  <w:abstractNum w:abstractNumId="9">
    <w:nsid w:val="1ED923E8"/>
    <w:multiLevelType w:val="multilevel"/>
    <w:tmpl w:val="2F009A50"/>
    <w:lvl w:ilvl="0">
      <w:start w:val="1"/>
      <w:numFmt w:val="bullet"/>
      <w:lvlText w:val="1"/>
      <w:lvlJc w:val="left"/>
      <w:pPr>
        <w:tabs>
          <w:tab w:val="num" w:pos="3247"/>
        </w:tabs>
        <w:ind w:left="3247" w:hanging="397"/>
      </w:pPr>
      <w:rPr>
        <w:rFonts w:ascii="Symbol" w:hAnsi="Symbol" w:hint="default"/>
        <w:color w:val="auto"/>
      </w:rPr>
    </w:lvl>
    <w:lvl w:ilvl="1">
      <w:start w:val="1"/>
      <w:numFmt w:val="bullet"/>
      <w:lvlText w:val="1o"/>
      <w:lvlJc w:val="left"/>
      <w:pPr>
        <w:tabs>
          <w:tab w:val="num" w:pos="1440"/>
        </w:tabs>
        <w:ind w:left="1440" w:hanging="360"/>
      </w:pPr>
      <w:rPr>
        <w:rFonts w:ascii="Courier New" w:hAnsi="Courier New" w:hint="default"/>
      </w:rPr>
    </w:lvl>
    <w:lvl w:ilvl="2">
      <w:start w:val="1"/>
      <w:numFmt w:val="bullet"/>
      <w:lvlText w:val="1"/>
      <w:lvlJc w:val="left"/>
      <w:pPr>
        <w:tabs>
          <w:tab w:val="num" w:pos="2160"/>
        </w:tabs>
        <w:ind w:left="2160" w:hanging="360"/>
      </w:pPr>
      <w:rPr>
        <w:rFonts w:ascii="Wingdings" w:hAnsi="Wingdings" w:hint="default"/>
      </w:rPr>
    </w:lvl>
    <w:lvl w:ilvl="3">
      <w:start w:val="1"/>
      <w:numFmt w:val="bullet"/>
      <w:lvlText w:val="1"/>
      <w:lvlJc w:val="left"/>
      <w:pPr>
        <w:tabs>
          <w:tab w:val="num" w:pos="2880"/>
        </w:tabs>
        <w:ind w:left="2880" w:hanging="360"/>
      </w:pPr>
      <w:rPr>
        <w:rFonts w:ascii="Symbol" w:hAnsi="Symbol" w:hint="default"/>
      </w:rPr>
    </w:lvl>
    <w:lvl w:ilvl="4">
      <w:start w:val="1"/>
      <w:numFmt w:val="bullet"/>
      <w:lvlText w:val="1o"/>
      <w:lvlJc w:val="left"/>
      <w:pPr>
        <w:tabs>
          <w:tab w:val="num" w:pos="3600"/>
        </w:tabs>
        <w:ind w:left="3600" w:hanging="360"/>
      </w:pPr>
      <w:rPr>
        <w:rFonts w:ascii="Courier New" w:hAnsi="Courier New" w:hint="default"/>
      </w:rPr>
    </w:lvl>
    <w:lvl w:ilvl="5">
      <w:start w:val="1"/>
      <w:numFmt w:val="bullet"/>
      <w:lvlText w:val="1"/>
      <w:lvlJc w:val="left"/>
      <w:pPr>
        <w:tabs>
          <w:tab w:val="num" w:pos="4320"/>
        </w:tabs>
        <w:ind w:left="4320" w:hanging="360"/>
      </w:pPr>
      <w:rPr>
        <w:rFonts w:ascii="Wingdings" w:hAnsi="Wingdings" w:hint="default"/>
      </w:rPr>
    </w:lvl>
    <w:lvl w:ilvl="6">
      <w:start w:val="1"/>
      <w:numFmt w:val="bullet"/>
      <w:lvlText w:val="1"/>
      <w:lvlJc w:val="left"/>
      <w:pPr>
        <w:tabs>
          <w:tab w:val="num" w:pos="5040"/>
        </w:tabs>
        <w:ind w:left="5040" w:hanging="360"/>
      </w:pPr>
      <w:rPr>
        <w:rFonts w:ascii="Symbol" w:hAnsi="Symbol" w:hint="default"/>
      </w:rPr>
    </w:lvl>
    <w:lvl w:ilvl="7">
      <w:start w:val="1"/>
      <w:numFmt w:val="bullet"/>
      <w:lvlText w:val="1o"/>
      <w:lvlJc w:val="left"/>
      <w:pPr>
        <w:tabs>
          <w:tab w:val="num" w:pos="5760"/>
        </w:tabs>
        <w:ind w:left="5760" w:hanging="360"/>
      </w:pPr>
      <w:rPr>
        <w:rFonts w:ascii="Courier New" w:hAnsi="Courier New" w:hint="default"/>
      </w:rPr>
    </w:lvl>
    <w:lvl w:ilvl="8">
      <w:start w:val="1"/>
      <w:numFmt w:val="bullet"/>
      <w:lvlText w:val="1"/>
      <w:lvlJc w:val="left"/>
      <w:pPr>
        <w:tabs>
          <w:tab w:val="num" w:pos="6480"/>
        </w:tabs>
        <w:ind w:left="6480" w:hanging="360"/>
      </w:pPr>
      <w:rPr>
        <w:rFonts w:ascii="Wingdings" w:hAnsi="Wingdings" w:hint="default"/>
      </w:rPr>
    </w:lvl>
  </w:abstractNum>
  <w:abstractNum w:abstractNumId="10">
    <w:nsid w:val="1EFA1CB6"/>
    <w:multiLevelType w:val="multilevel"/>
    <w:tmpl w:val="03E82120"/>
    <w:lvl w:ilvl="0">
      <w:numFmt w:val="none"/>
      <w:lvlText w:val=""/>
      <w:lvlJc w:val="left"/>
      <w:pPr>
        <w:tabs>
          <w:tab w:val="num" w:pos="360"/>
        </w:tabs>
      </w:pPr>
      <w:rPr>
        <w:rFonts w:cs="Times New Roman"/>
      </w:rPr>
    </w:lvl>
    <w:lvl w:ilvl="1">
      <w:start w:val="1"/>
      <w:numFmt w:val="bullet"/>
      <w:lvlText w:val="1o"/>
      <w:lvlJc w:val="left"/>
      <w:pPr>
        <w:tabs>
          <w:tab w:val="num" w:pos="1440"/>
        </w:tabs>
        <w:ind w:left="1440" w:hanging="360"/>
      </w:pPr>
      <w:rPr>
        <w:rFonts w:ascii="Courier New" w:hAnsi="Courier New" w:hint="default"/>
      </w:rPr>
    </w:lvl>
    <w:lvl w:ilvl="2">
      <w:start w:val="1"/>
      <w:numFmt w:val="bullet"/>
      <w:lvlText w:val="1"/>
      <w:lvlJc w:val="left"/>
      <w:pPr>
        <w:tabs>
          <w:tab w:val="num" w:pos="2160"/>
        </w:tabs>
        <w:ind w:left="2160" w:hanging="360"/>
      </w:pPr>
      <w:rPr>
        <w:rFonts w:ascii="Wingdings" w:hAnsi="Wingdings" w:hint="default"/>
      </w:rPr>
    </w:lvl>
    <w:lvl w:ilvl="3">
      <w:start w:val="1"/>
      <w:numFmt w:val="bullet"/>
      <w:lvlText w:val="1"/>
      <w:lvlJc w:val="left"/>
      <w:pPr>
        <w:tabs>
          <w:tab w:val="num" w:pos="2880"/>
        </w:tabs>
        <w:ind w:left="2880" w:hanging="360"/>
      </w:pPr>
      <w:rPr>
        <w:rFonts w:ascii="Symbol" w:hAnsi="Symbol" w:hint="default"/>
      </w:rPr>
    </w:lvl>
    <w:lvl w:ilvl="4">
      <w:start w:val="1"/>
      <w:numFmt w:val="bullet"/>
      <w:lvlText w:val="1o"/>
      <w:lvlJc w:val="left"/>
      <w:pPr>
        <w:tabs>
          <w:tab w:val="num" w:pos="3600"/>
        </w:tabs>
        <w:ind w:left="3600" w:hanging="360"/>
      </w:pPr>
      <w:rPr>
        <w:rFonts w:ascii="Courier New" w:hAnsi="Courier New" w:hint="default"/>
      </w:rPr>
    </w:lvl>
    <w:lvl w:ilvl="5">
      <w:start w:val="1"/>
      <w:numFmt w:val="bullet"/>
      <w:lvlText w:val="1"/>
      <w:lvlJc w:val="left"/>
      <w:pPr>
        <w:tabs>
          <w:tab w:val="num" w:pos="4320"/>
        </w:tabs>
        <w:ind w:left="4320" w:hanging="360"/>
      </w:pPr>
      <w:rPr>
        <w:rFonts w:ascii="Wingdings" w:hAnsi="Wingdings" w:hint="default"/>
      </w:rPr>
    </w:lvl>
    <w:lvl w:ilvl="6">
      <w:start w:val="1"/>
      <w:numFmt w:val="bullet"/>
      <w:lvlText w:val="1"/>
      <w:lvlJc w:val="left"/>
      <w:pPr>
        <w:tabs>
          <w:tab w:val="num" w:pos="5040"/>
        </w:tabs>
        <w:ind w:left="5040" w:hanging="360"/>
      </w:pPr>
      <w:rPr>
        <w:rFonts w:ascii="Symbol" w:hAnsi="Symbol" w:hint="default"/>
      </w:rPr>
    </w:lvl>
    <w:lvl w:ilvl="7">
      <w:start w:val="1"/>
      <w:numFmt w:val="bullet"/>
      <w:lvlText w:val="1o"/>
      <w:lvlJc w:val="left"/>
      <w:pPr>
        <w:tabs>
          <w:tab w:val="num" w:pos="5760"/>
        </w:tabs>
        <w:ind w:left="5760" w:hanging="360"/>
      </w:pPr>
      <w:rPr>
        <w:rFonts w:ascii="Courier New" w:hAnsi="Courier New" w:hint="default"/>
      </w:rPr>
    </w:lvl>
    <w:lvl w:ilvl="8">
      <w:start w:val="1"/>
      <w:numFmt w:val="bullet"/>
      <w:lvlText w:val="1"/>
      <w:lvlJc w:val="left"/>
      <w:pPr>
        <w:tabs>
          <w:tab w:val="num" w:pos="6480"/>
        </w:tabs>
        <w:ind w:left="6480" w:hanging="360"/>
      </w:pPr>
      <w:rPr>
        <w:rFonts w:ascii="Wingdings" w:hAnsi="Wingdings" w:hint="default"/>
      </w:rPr>
    </w:lvl>
  </w:abstractNum>
  <w:abstractNum w:abstractNumId="11">
    <w:nsid w:val="227943C9"/>
    <w:multiLevelType w:val="hybridMultilevel"/>
    <w:tmpl w:val="0DA83A8C"/>
    <w:lvl w:ilvl="0" w:tplc="57667862">
      <w:numFmt w:val="none"/>
      <w:lvlText w:val=""/>
      <w:lvlJc w:val="left"/>
      <w:pPr>
        <w:tabs>
          <w:tab w:val="num" w:pos="360"/>
        </w:tabs>
      </w:pPr>
      <w:rPr>
        <w:rFonts w:cs="Times New Roman"/>
      </w:rPr>
    </w:lvl>
    <w:lvl w:ilvl="1" w:tplc="BA420400">
      <w:numFmt w:val="none"/>
      <w:lvlText w:val=""/>
      <w:lvlJc w:val="left"/>
      <w:pPr>
        <w:tabs>
          <w:tab w:val="num" w:pos="360"/>
        </w:tabs>
      </w:pPr>
      <w:rPr>
        <w:rFonts w:cs="Times New Roman"/>
      </w:rPr>
    </w:lvl>
    <w:lvl w:ilvl="2" w:tplc="DF7049A6">
      <w:numFmt w:val="none"/>
      <w:lvlText w:val=""/>
      <w:lvlJc w:val="left"/>
      <w:pPr>
        <w:tabs>
          <w:tab w:val="num" w:pos="360"/>
        </w:tabs>
      </w:pPr>
      <w:rPr>
        <w:rFonts w:cs="Times New Roman"/>
      </w:rPr>
    </w:lvl>
    <w:lvl w:ilvl="3" w:tplc="CB7280D6">
      <w:numFmt w:val="none"/>
      <w:lvlText w:val=""/>
      <w:lvlJc w:val="left"/>
      <w:pPr>
        <w:tabs>
          <w:tab w:val="num" w:pos="360"/>
        </w:tabs>
      </w:pPr>
      <w:rPr>
        <w:rFonts w:cs="Times New Roman"/>
      </w:rPr>
    </w:lvl>
    <w:lvl w:ilvl="4" w:tplc="18DABD14">
      <w:numFmt w:val="none"/>
      <w:lvlText w:val=""/>
      <w:lvlJc w:val="left"/>
      <w:pPr>
        <w:tabs>
          <w:tab w:val="num" w:pos="360"/>
        </w:tabs>
      </w:pPr>
      <w:rPr>
        <w:rFonts w:cs="Times New Roman"/>
      </w:rPr>
    </w:lvl>
    <w:lvl w:ilvl="5" w:tplc="2834B0C0">
      <w:numFmt w:val="none"/>
      <w:lvlText w:val=""/>
      <w:lvlJc w:val="left"/>
      <w:pPr>
        <w:tabs>
          <w:tab w:val="num" w:pos="360"/>
        </w:tabs>
      </w:pPr>
      <w:rPr>
        <w:rFonts w:cs="Times New Roman"/>
      </w:rPr>
    </w:lvl>
    <w:lvl w:ilvl="6" w:tplc="3F38A582">
      <w:numFmt w:val="none"/>
      <w:lvlText w:val=""/>
      <w:lvlJc w:val="left"/>
      <w:pPr>
        <w:tabs>
          <w:tab w:val="num" w:pos="360"/>
        </w:tabs>
      </w:pPr>
      <w:rPr>
        <w:rFonts w:cs="Times New Roman"/>
      </w:rPr>
    </w:lvl>
    <w:lvl w:ilvl="7" w:tplc="F7E6FB16">
      <w:numFmt w:val="none"/>
      <w:lvlText w:val=""/>
      <w:lvlJc w:val="left"/>
      <w:pPr>
        <w:tabs>
          <w:tab w:val="num" w:pos="360"/>
        </w:tabs>
      </w:pPr>
      <w:rPr>
        <w:rFonts w:cs="Times New Roman"/>
      </w:rPr>
    </w:lvl>
    <w:lvl w:ilvl="8" w:tplc="36BC58B8">
      <w:numFmt w:val="none"/>
      <w:lvlText w:val=""/>
      <w:lvlJc w:val="left"/>
      <w:pPr>
        <w:tabs>
          <w:tab w:val="num" w:pos="360"/>
        </w:tabs>
      </w:pPr>
      <w:rPr>
        <w:rFonts w:cs="Times New Roman"/>
      </w:rPr>
    </w:lvl>
  </w:abstractNum>
  <w:abstractNum w:abstractNumId="12">
    <w:nsid w:val="23842FD9"/>
    <w:multiLevelType w:val="hybridMultilevel"/>
    <w:tmpl w:val="FA82F1DC"/>
    <w:lvl w:ilvl="0" w:tplc="10C8291E">
      <w:numFmt w:val="none"/>
      <w:lvlText w:val=""/>
      <w:lvlJc w:val="left"/>
      <w:pPr>
        <w:tabs>
          <w:tab w:val="num" w:pos="360"/>
        </w:tabs>
      </w:pPr>
      <w:rPr>
        <w:rFonts w:cs="Times New Roman"/>
      </w:rPr>
    </w:lvl>
    <w:lvl w:ilvl="1" w:tplc="F2F424FA">
      <w:numFmt w:val="none"/>
      <w:lvlText w:val=""/>
      <w:lvlJc w:val="left"/>
      <w:pPr>
        <w:tabs>
          <w:tab w:val="num" w:pos="360"/>
        </w:tabs>
      </w:pPr>
      <w:rPr>
        <w:rFonts w:cs="Times New Roman"/>
      </w:rPr>
    </w:lvl>
    <w:lvl w:ilvl="2" w:tplc="F5E266C8">
      <w:numFmt w:val="none"/>
      <w:lvlText w:val=""/>
      <w:lvlJc w:val="left"/>
      <w:pPr>
        <w:tabs>
          <w:tab w:val="num" w:pos="360"/>
        </w:tabs>
      </w:pPr>
      <w:rPr>
        <w:rFonts w:cs="Times New Roman"/>
      </w:rPr>
    </w:lvl>
    <w:lvl w:ilvl="3" w:tplc="76B6879A">
      <w:numFmt w:val="none"/>
      <w:lvlText w:val=""/>
      <w:lvlJc w:val="left"/>
      <w:pPr>
        <w:tabs>
          <w:tab w:val="num" w:pos="360"/>
        </w:tabs>
      </w:pPr>
      <w:rPr>
        <w:rFonts w:cs="Times New Roman"/>
      </w:rPr>
    </w:lvl>
    <w:lvl w:ilvl="4" w:tplc="ADEE0108">
      <w:numFmt w:val="none"/>
      <w:lvlText w:val=""/>
      <w:lvlJc w:val="left"/>
      <w:pPr>
        <w:tabs>
          <w:tab w:val="num" w:pos="360"/>
        </w:tabs>
      </w:pPr>
      <w:rPr>
        <w:rFonts w:cs="Times New Roman"/>
      </w:rPr>
    </w:lvl>
    <w:lvl w:ilvl="5" w:tplc="CE2AC2B0">
      <w:numFmt w:val="none"/>
      <w:lvlText w:val=""/>
      <w:lvlJc w:val="left"/>
      <w:pPr>
        <w:tabs>
          <w:tab w:val="num" w:pos="360"/>
        </w:tabs>
      </w:pPr>
      <w:rPr>
        <w:rFonts w:cs="Times New Roman"/>
      </w:rPr>
    </w:lvl>
    <w:lvl w:ilvl="6" w:tplc="97005F94">
      <w:numFmt w:val="none"/>
      <w:lvlText w:val=""/>
      <w:lvlJc w:val="left"/>
      <w:pPr>
        <w:tabs>
          <w:tab w:val="num" w:pos="360"/>
        </w:tabs>
      </w:pPr>
      <w:rPr>
        <w:rFonts w:cs="Times New Roman"/>
      </w:rPr>
    </w:lvl>
    <w:lvl w:ilvl="7" w:tplc="05D05C60">
      <w:numFmt w:val="none"/>
      <w:lvlText w:val=""/>
      <w:lvlJc w:val="left"/>
      <w:pPr>
        <w:tabs>
          <w:tab w:val="num" w:pos="360"/>
        </w:tabs>
      </w:pPr>
      <w:rPr>
        <w:rFonts w:cs="Times New Roman"/>
      </w:rPr>
    </w:lvl>
    <w:lvl w:ilvl="8" w:tplc="48A43E86">
      <w:numFmt w:val="none"/>
      <w:lvlText w:val=""/>
      <w:lvlJc w:val="left"/>
      <w:pPr>
        <w:tabs>
          <w:tab w:val="num" w:pos="360"/>
        </w:tabs>
      </w:pPr>
      <w:rPr>
        <w:rFonts w:cs="Times New Roman"/>
      </w:rPr>
    </w:lvl>
  </w:abstractNum>
  <w:abstractNum w:abstractNumId="13">
    <w:nsid w:val="276208C1"/>
    <w:multiLevelType w:val="hybridMultilevel"/>
    <w:tmpl w:val="0A98DC7C"/>
    <w:lvl w:ilvl="0" w:tplc="205E16B8">
      <w:numFmt w:val="none"/>
      <w:lvlText w:val=""/>
      <w:lvlJc w:val="left"/>
      <w:pPr>
        <w:tabs>
          <w:tab w:val="num" w:pos="360"/>
        </w:tabs>
      </w:pPr>
      <w:rPr>
        <w:rFonts w:cs="Times New Roman"/>
      </w:rPr>
    </w:lvl>
    <w:lvl w:ilvl="1" w:tplc="D68095DA">
      <w:numFmt w:val="none"/>
      <w:lvlText w:val=""/>
      <w:lvlJc w:val="left"/>
      <w:pPr>
        <w:tabs>
          <w:tab w:val="num" w:pos="360"/>
        </w:tabs>
      </w:pPr>
      <w:rPr>
        <w:rFonts w:cs="Times New Roman"/>
      </w:rPr>
    </w:lvl>
    <w:lvl w:ilvl="2" w:tplc="4A4CAA8C">
      <w:numFmt w:val="none"/>
      <w:lvlText w:val=""/>
      <w:lvlJc w:val="left"/>
      <w:pPr>
        <w:tabs>
          <w:tab w:val="num" w:pos="360"/>
        </w:tabs>
      </w:pPr>
      <w:rPr>
        <w:rFonts w:cs="Times New Roman"/>
      </w:rPr>
    </w:lvl>
    <w:lvl w:ilvl="3" w:tplc="2F4A8950">
      <w:numFmt w:val="none"/>
      <w:lvlText w:val=""/>
      <w:lvlJc w:val="left"/>
      <w:pPr>
        <w:tabs>
          <w:tab w:val="num" w:pos="360"/>
        </w:tabs>
      </w:pPr>
      <w:rPr>
        <w:rFonts w:cs="Times New Roman"/>
      </w:rPr>
    </w:lvl>
    <w:lvl w:ilvl="4" w:tplc="5BAEB6F8">
      <w:numFmt w:val="none"/>
      <w:lvlText w:val=""/>
      <w:lvlJc w:val="left"/>
      <w:pPr>
        <w:tabs>
          <w:tab w:val="num" w:pos="360"/>
        </w:tabs>
      </w:pPr>
      <w:rPr>
        <w:rFonts w:cs="Times New Roman"/>
      </w:rPr>
    </w:lvl>
    <w:lvl w:ilvl="5" w:tplc="DE7A90CA">
      <w:numFmt w:val="none"/>
      <w:lvlText w:val=""/>
      <w:lvlJc w:val="left"/>
      <w:pPr>
        <w:tabs>
          <w:tab w:val="num" w:pos="360"/>
        </w:tabs>
      </w:pPr>
      <w:rPr>
        <w:rFonts w:cs="Times New Roman"/>
      </w:rPr>
    </w:lvl>
    <w:lvl w:ilvl="6" w:tplc="2C0C4DD4">
      <w:numFmt w:val="none"/>
      <w:lvlText w:val=""/>
      <w:lvlJc w:val="left"/>
      <w:pPr>
        <w:tabs>
          <w:tab w:val="num" w:pos="360"/>
        </w:tabs>
      </w:pPr>
      <w:rPr>
        <w:rFonts w:cs="Times New Roman"/>
      </w:rPr>
    </w:lvl>
    <w:lvl w:ilvl="7" w:tplc="1C6A8D18">
      <w:numFmt w:val="none"/>
      <w:lvlText w:val=""/>
      <w:lvlJc w:val="left"/>
      <w:pPr>
        <w:tabs>
          <w:tab w:val="num" w:pos="360"/>
        </w:tabs>
      </w:pPr>
      <w:rPr>
        <w:rFonts w:cs="Times New Roman"/>
      </w:rPr>
    </w:lvl>
    <w:lvl w:ilvl="8" w:tplc="5840E392">
      <w:numFmt w:val="none"/>
      <w:lvlText w:val=""/>
      <w:lvlJc w:val="left"/>
      <w:pPr>
        <w:tabs>
          <w:tab w:val="num" w:pos="360"/>
        </w:tabs>
      </w:pPr>
      <w:rPr>
        <w:rFonts w:cs="Times New Roman"/>
      </w:rPr>
    </w:lvl>
  </w:abstractNum>
  <w:abstractNum w:abstractNumId="14">
    <w:nsid w:val="29BC5C77"/>
    <w:multiLevelType w:val="hybridMultilevel"/>
    <w:tmpl w:val="37B23942"/>
    <w:lvl w:ilvl="0" w:tplc="04090001">
      <w:start w:val="1"/>
      <w:numFmt w:val="bullet"/>
      <w:lvlText w:val="1"/>
      <w:lvlJc w:val="left"/>
      <w:pPr>
        <w:tabs>
          <w:tab w:val="num" w:pos="720"/>
        </w:tabs>
        <w:ind w:left="720" w:hanging="360"/>
      </w:pPr>
      <w:rPr>
        <w:rFonts w:ascii="Symbol" w:hAnsi="Symbol" w:hint="default"/>
      </w:rPr>
    </w:lvl>
    <w:lvl w:ilvl="1" w:tplc="04090003" w:tentative="1">
      <w:start w:val="1"/>
      <w:numFmt w:val="bullet"/>
      <w:lvlText w:val="1o"/>
      <w:lvlJc w:val="left"/>
      <w:pPr>
        <w:tabs>
          <w:tab w:val="num" w:pos="1440"/>
        </w:tabs>
        <w:ind w:left="1440" w:hanging="360"/>
      </w:pPr>
      <w:rPr>
        <w:rFonts w:ascii="Courier New" w:hAnsi="Courier New" w:hint="default"/>
      </w:rPr>
    </w:lvl>
    <w:lvl w:ilvl="2" w:tplc="04090005" w:tentative="1">
      <w:start w:val="1"/>
      <w:numFmt w:val="bullet"/>
      <w:lvlText w:val="1"/>
      <w:lvlJc w:val="left"/>
      <w:pPr>
        <w:tabs>
          <w:tab w:val="num" w:pos="2160"/>
        </w:tabs>
        <w:ind w:left="2160" w:hanging="360"/>
      </w:pPr>
      <w:rPr>
        <w:rFonts w:ascii="Wingdings" w:hAnsi="Wingdings" w:hint="default"/>
      </w:rPr>
    </w:lvl>
    <w:lvl w:ilvl="3" w:tplc="04090001" w:tentative="1">
      <w:start w:val="1"/>
      <w:numFmt w:val="bullet"/>
      <w:lvlText w:val="1"/>
      <w:lvlJc w:val="left"/>
      <w:pPr>
        <w:tabs>
          <w:tab w:val="num" w:pos="2880"/>
        </w:tabs>
        <w:ind w:left="2880" w:hanging="360"/>
      </w:pPr>
      <w:rPr>
        <w:rFonts w:ascii="Symbol" w:hAnsi="Symbol" w:hint="default"/>
      </w:rPr>
    </w:lvl>
    <w:lvl w:ilvl="4" w:tplc="04090003" w:tentative="1">
      <w:start w:val="1"/>
      <w:numFmt w:val="bullet"/>
      <w:lvlText w:val="1o"/>
      <w:lvlJc w:val="left"/>
      <w:pPr>
        <w:tabs>
          <w:tab w:val="num" w:pos="3600"/>
        </w:tabs>
        <w:ind w:left="3600" w:hanging="360"/>
      </w:pPr>
      <w:rPr>
        <w:rFonts w:ascii="Courier New" w:hAnsi="Courier New" w:hint="default"/>
      </w:rPr>
    </w:lvl>
    <w:lvl w:ilvl="5" w:tplc="04090005" w:tentative="1">
      <w:start w:val="1"/>
      <w:numFmt w:val="bullet"/>
      <w:lvlText w:val="1"/>
      <w:lvlJc w:val="left"/>
      <w:pPr>
        <w:tabs>
          <w:tab w:val="num" w:pos="4320"/>
        </w:tabs>
        <w:ind w:left="4320" w:hanging="360"/>
      </w:pPr>
      <w:rPr>
        <w:rFonts w:ascii="Wingdings" w:hAnsi="Wingdings" w:hint="default"/>
      </w:rPr>
    </w:lvl>
    <w:lvl w:ilvl="6" w:tplc="04090001" w:tentative="1">
      <w:start w:val="1"/>
      <w:numFmt w:val="bullet"/>
      <w:lvlText w:val="1"/>
      <w:lvlJc w:val="left"/>
      <w:pPr>
        <w:tabs>
          <w:tab w:val="num" w:pos="5040"/>
        </w:tabs>
        <w:ind w:left="5040" w:hanging="360"/>
      </w:pPr>
      <w:rPr>
        <w:rFonts w:ascii="Symbol" w:hAnsi="Symbol" w:hint="default"/>
      </w:rPr>
    </w:lvl>
    <w:lvl w:ilvl="7" w:tplc="04090003" w:tentative="1">
      <w:start w:val="1"/>
      <w:numFmt w:val="bullet"/>
      <w:lvlText w:val="1o"/>
      <w:lvlJc w:val="left"/>
      <w:pPr>
        <w:tabs>
          <w:tab w:val="num" w:pos="5760"/>
        </w:tabs>
        <w:ind w:left="5760" w:hanging="360"/>
      </w:pPr>
      <w:rPr>
        <w:rFonts w:ascii="Courier New" w:hAnsi="Courier New" w:hint="default"/>
      </w:rPr>
    </w:lvl>
    <w:lvl w:ilvl="8" w:tplc="04090005" w:tentative="1">
      <w:start w:val="1"/>
      <w:numFmt w:val="bullet"/>
      <w:lvlText w:val="1"/>
      <w:lvlJc w:val="left"/>
      <w:pPr>
        <w:tabs>
          <w:tab w:val="num" w:pos="6480"/>
        </w:tabs>
        <w:ind w:left="6480" w:hanging="360"/>
      </w:pPr>
      <w:rPr>
        <w:rFonts w:ascii="Wingdings" w:hAnsi="Wingdings" w:hint="default"/>
      </w:rPr>
    </w:lvl>
  </w:abstractNum>
  <w:abstractNum w:abstractNumId="15">
    <w:nsid w:val="2ADF639A"/>
    <w:multiLevelType w:val="multilevel"/>
    <w:tmpl w:val="F2BA6554"/>
    <w:lvl w:ilvl="0">
      <w:numFmt w:val="none"/>
      <w:lvlText w:val=""/>
      <w:lvlJc w:val="left"/>
      <w:pPr>
        <w:tabs>
          <w:tab w:val="num" w:pos="360"/>
        </w:tabs>
      </w:pPr>
      <w:rPr>
        <w:rFonts w:cs="Times New Roman"/>
      </w:rPr>
    </w:lvl>
    <w:lvl w:ilvl="1">
      <w:numFmt w:val="none"/>
      <w:lvlText w:val=""/>
      <w:lvlJc w:val="left"/>
      <w:pPr>
        <w:tabs>
          <w:tab w:val="num" w:pos="360"/>
        </w:tabs>
      </w:pPr>
      <w:rPr>
        <w:rFonts w:cs="Times New Roman"/>
      </w:rPr>
    </w:lvl>
    <w:lvl w:ilvl="2">
      <w:start w:val="1"/>
      <w:numFmt w:val="bullet"/>
      <w:lvlText w:val="1"/>
      <w:lvlJc w:val="left"/>
      <w:pPr>
        <w:tabs>
          <w:tab w:val="num" w:pos="2377"/>
        </w:tabs>
        <w:ind w:left="2377" w:hanging="397"/>
      </w:pPr>
      <w:rPr>
        <w:rFonts w:ascii="Symbol" w:hAnsi="Symbol" w:hint="default"/>
        <w:color w:val="auto"/>
      </w:rPr>
    </w:lvl>
    <w:lvl w:ilvl="3">
      <w:numFmt w:val="none"/>
      <w:lvlText w:val=""/>
      <w:lvlJc w:val="left"/>
      <w:pPr>
        <w:tabs>
          <w:tab w:val="num" w:pos="360"/>
        </w:tabs>
      </w:pPr>
      <w:rPr>
        <w:rFonts w:cs="Times New Roman"/>
      </w:rPr>
    </w:lvl>
    <w:lvl w:ilvl="4">
      <w:numFmt w:val="none"/>
      <w:lvlText w:val=""/>
      <w:lvlJc w:val="left"/>
      <w:pPr>
        <w:tabs>
          <w:tab w:val="num" w:pos="360"/>
        </w:tabs>
      </w:pPr>
      <w:rPr>
        <w:rFonts w:cs="Times New Roman"/>
      </w:rPr>
    </w:lvl>
    <w:lvl w:ilvl="5">
      <w:numFmt w:val="none"/>
      <w:lvlText w:val=""/>
      <w:lvlJc w:val="left"/>
      <w:pPr>
        <w:tabs>
          <w:tab w:val="num" w:pos="360"/>
        </w:tabs>
      </w:pPr>
      <w:rPr>
        <w:rFonts w:cs="Times New Roman"/>
      </w:rPr>
    </w:lvl>
    <w:lvl w:ilvl="6">
      <w:numFmt w:val="none"/>
      <w:lvlText w:val=""/>
      <w:lvlJc w:val="left"/>
      <w:pPr>
        <w:tabs>
          <w:tab w:val="num" w:pos="360"/>
        </w:tabs>
      </w:pPr>
      <w:rPr>
        <w:rFonts w:cs="Times New Roman"/>
      </w:rPr>
    </w:lvl>
    <w:lvl w:ilvl="7">
      <w:numFmt w:val="none"/>
      <w:lvlText w:val=""/>
      <w:lvlJc w:val="left"/>
      <w:pPr>
        <w:tabs>
          <w:tab w:val="num" w:pos="360"/>
        </w:tabs>
      </w:pPr>
      <w:rPr>
        <w:rFonts w:cs="Times New Roman"/>
      </w:rPr>
    </w:lvl>
    <w:lvl w:ilvl="8">
      <w:numFmt w:val="none"/>
      <w:lvlText w:val=""/>
      <w:lvlJc w:val="left"/>
      <w:pPr>
        <w:tabs>
          <w:tab w:val="num" w:pos="360"/>
        </w:tabs>
      </w:pPr>
      <w:rPr>
        <w:rFonts w:cs="Times New Roman"/>
      </w:rPr>
    </w:lvl>
  </w:abstractNum>
  <w:abstractNum w:abstractNumId="16">
    <w:nsid w:val="2BD424D8"/>
    <w:multiLevelType w:val="hybridMultilevel"/>
    <w:tmpl w:val="E7FC49DA"/>
    <w:lvl w:ilvl="0" w:tplc="BF48AB94">
      <w:numFmt w:val="none"/>
      <w:lvlText w:val=""/>
      <w:lvlJc w:val="left"/>
      <w:pPr>
        <w:tabs>
          <w:tab w:val="num" w:pos="360"/>
        </w:tabs>
      </w:pPr>
      <w:rPr>
        <w:rFonts w:cs="Times New Roman"/>
      </w:rPr>
    </w:lvl>
    <w:lvl w:ilvl="1" w:tplc="C7DA8450">
      <w:numFmt w:val="none"/>
      <w:lvlText w:val=""/>
      <w:lvlJc w:val="left"/>
      <w:pPr>
        <w:tabs>
          <w:tab w:val="num" w:pos="360"/>
        </w:tabs>
      </w:pPr>
      <w:rPr>
        <w:rFonts w:cs="Times New Roman"/>
      </w:rPr>
    </w:lvl>
    <w:lvl w:ilvl="2" w:tplc="67EE6F70" w:tentative="1">
      <w:start w:val="1"/>
      <w:numFmt w:val="bullet"/>
      <w:lvlText w:val="1"/>
      <w:lvlJc w:val="left"/>
      <w:pPr>
        <w:tabs>
          <w:tab w:val="num" w:pos="2160"/>
        </w:tabs>
        <w:ind w:left="2160" w:hanging="360"/>
      </w:pPr>
      <w:rPr>
        <w:rFonts w:ascii="Wingdings" w:hAnsi="Wingdings" w:hint="default"/>
      </w:rPr>
    </w:lvl>
    <w:lvl w:ilvl="3" w:tplc="8F841D74" w:tentative="1">
      <w:start w:val="1"/>
      <w:numFmt w:val="bullet"/>
      <w:lvlText w:val="1"/>
      <w:lvlJc w:val="left"/>
      <w:pPr>
        <w:tabs>
          <w:tab w:val="num" w:pos="2880"/>
        </w:tabs>
        <w:ind w:left="2880" w:hanging="360"/>
      </w:pPr>
      <w:rPr>
        <w:rFonts w:ascii="Symbol" w:hAnsi="Symbol" w:hint="default"/>
      </w:rPr>
    </w:lvl>
    <w:lvl w:ilvl="4" w:tplc="5CB2B3F2" w:tentative="1">
      <w:start w:val="1"/>
      <w:numFmt w:val="bullet"/>
      <w:lvlText w:val="1o"/>
      <w:lvlJc w:val="left"/>
      <w:pPr>
        <w:tabs>
          <w:tab w:val="num" w:pos="3600"/>
        </w:tabs>
        <w:ind w:left="3600" w:hanging="360"/>
      </w:pPr>
      <w:rPr>
        <w:rFonts w:ascii="Courier New" w:hAnsi="Courier New" w:hint="default"/>
      </w:rPr>
    </w:lvl>
    <w:lvl w:ilvl="5" w:tplc="F508CADE" w:tentative="1">
      <w:start w:val="1"/>
      <w:numFmt w:val="bullet"/>
      <w:lvlText w:val="1"/>
      <w:lvlJc w:val="left"/>
      <w:pPr>
        <w:tabs>
          <w:tab w:val="num" w:pos="4320"/>
        </w:tabs>
        <w:ind w:left="4320" w:hanging="360"/>
      </w:pPr>
      <w:rPr>
        <w:rFonts w:ascii="Wingdings" w:hAnsi="Wingdings" w:hint="default"/>
      </w:rPr>
    </w:lvl>
    <w:lvl w:ilvl="6" w:tplc="353CC9D8" w:tentative="1">
      <w:start w:val="1"/>
      <w:numFmt w:val="bullet"/>
      <w:lvlText w:val="1"/>
      <w:lvlJc w:val="left"/>
      <w:pPr>
        <w:tabs>
          <w:tab w:val="num" w:pos="5040"/>
        </w:tabs>
        <w:ind w:left="5040" w:hanging="360"/>
      </w:pPr>
      <w:rPr>
        <w:rFonts w:ascii="Symbol" w:hAnsi="Symbol" w:hint="default"/>
      </w:rPr>
    </w:lvl>
    <w:lvl w:ilvl="7" w:tplc="12B4CDE2" w:tentative="1">
      <w:start w:val="1"/>
      <w:numFmt w:val="bullet"/>
      <w:lvlText w:val="1o"/>
      <w:lvlJc w:val="left"/>
      <w:pPr>
        <w:tabs>
          <w:tab w:val="num" w:pos="5760"/>
        </w:tabs>
        <w:ind w:left="5760" w:hanging="360"/>
      </w:pPr>
      <w:rPr>
        <w:rFonts w:ascii="Courier New" w:hAnsi="Courier New" w:hint="default"/>
      </w:rPr>
    </w:lvl>
    <w:lvl w:ilvl="8" w:tplc="CE286512" w:tentative="1">
      <w:start w:val="1"/>
      <w:numFmt w:val="bullet"/>
      <w:lvlText w:val="1"/>
      <w:lvlJc w:val="left"/>
      <w:pPr>
        <w:tabs>
          <w:tab w:val="num" w:pos="6480"/>
        </w:tabs>
        <w:ind w:left="6480" w:hanging="360"/>
      </w:pPr>
      <w:rPr>
        <w:rFonts w:ascii="Wingdings" w:hAnsi="Wingdings" w:hint="default"/>
      </w:rPr>
    </w:lvl>
  </w:abstractNum>
  <w:abstractNum w:abstractNumId="17">
    <w:nsid w:val="2E4D007C"/>
    <w:multiLevelType w:val="hybridMultilevel"/>
    <w:tmpl w:val="62385722"/>
    <w:lvl w:ilvl="0" w:tplc="3F3C5B18">
      <w:start w:val="1"/>
      <w:numFmt w:val="decimal"/>
      <w:lvlText w:val="%1."/>
      <w:lvlJc w:val="left"/>
      <w:pPr>
        <w:ind w:left="465" w:hanging="360"/>
      </w:pPr>
      <w:rPr>
        <w:rFonts w:ascii="Arial" w:hAnsi="Arial" w:cs="Times New Roman" w:hint="default"/>
        <w:b w:val="0"/>
        <w:color w:val="auto"/>
        <w:sz w:val="22"/>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8">
    <w:nsid w:val="2F324EE5"/>
    <w:multiLevelType w:val="hybridMultilevel"/>
    <w:tmpl w:val="CBC2536C"/>
    <w:lvl w:ilvl="0" w:tplc="AAC4BE28">
      <w:numFmt w:val="none"/>
      <w:lvlText w:val=""/>
      <w:lvlJc w:val="left"/>
      <w:pPr>
        <w:tabs>
          <w:tab w:val="num" w:pos="360"/>
        </w:tabs>
      </w:pPr>
      <w:rPr>
        <w:rFonts w:cs="Times New Roman"/>
      </w:rPr>
    </w:lvl>
    <w:lvl w:ilvl="1" w:tplc="8AFA2B24">
      <w:numFmt w:val="none"/>
      <w:lvlText w:val=""/>
      <w:lvlJc w:val="left"/>
      <w:pPr>
        <w:tabs>
          <w:tab w:val="num" w:pos="360"/>
        </w:tabs>
      </w:pPr>
      <w:rPr>
        <w:rFonts w:cs="Times New Roman"/>
      </w:rPr>
    </w:lvl>
    <w:lvl w:ilvl="2" w:tplc="6C3CA69A">
      <w:numFmt w:val="none"/>
      <w:lvlText w:val=""/>
      <w:lvlJc w:val="left"/>
      <w:pPr>
        <w:tabs>
          <w:tab w:val="num" w:pos="360"/>
        </w:tabs>
      </w:pPr>
      <w:rPr>
        <w:rFonts w:cs="Times New Roman"/>
      </w:rPr>
    </w:lvl>
    <w:lvl w:ilvl="3" w:tplc="DF682BF6">
      <w:numFmt w:val="none"/>
      <w:lvlText w:val=""/>
      <w:lvlJc w:val="left"/>
      <w:pPr>
        <w:tabs>
          <w:tab w:val="num" w:pos="360"/>
        </w:tabs>
      </w:pPr>
      <w:rPr>
        <w:rFonts w:cs="Times New Roman"/>
      </w:rPr>
    </w:lvl>
    <w:lvl w:ilvl="4" w:tplc="0150C652">
      <w:numFmt w:val="none"/>
      <w:lvlText w:val=""/>
      <w:lvlJc w:val="left"/>
      <w:pPr>
        <w:tabs>
          <w:tab w:val="num" w:pos="360"/>
        </w:tabs>
      </w:pPr>
      <w:rPr>
        <w:rFonts w:cs="Times New Roman"/>
      </w:rPr>
    </w:lvl>
    <w:lvl w:ilvl="5" w:tplc="C618155C">
      <w:numFmt w:val="none"/>
      <w:lvlText w:val=""/>
      <w:lvlJc w:val="left"/>
      <w:pPr>
        <w:tabs>
          <w:tab w:val="num" w:pos="360"/>
        </w:tabs>
      </w:pPr>
      <w:rPr>
        <w:rFonts w:cs="Times New Roman"/>
      </w:rPr>
    </w:lvl>
    <w:lvl w:ilvl="6" w:tplc="C16A7C08">
      <w:numFmt w:val="none"/>
      <w:lvlText w:val=""/>
      <w:lvlJc w:val="left"/>
      <w:pPr>
        <w:tabs>
          <w:tab w:val="num" w:pos="360"/>
        </w:tabs>
      </w:pPr>
      <w:rPr>
        <w:rFonts w:cs="Times New Roman"/>
      </w:rPr>
    </w:lvl>
    <w:lvl w:ilvl="7" w:tplc="BEE8664E">
      <w:numFmt w:val="none"/>
      <w:lvlText w:val=""/>
      <w:lvlJc w:val="left"/>
      <w:pPr>
        <w:tabs>
          <w:tab w:val="num" w:pos="360"/>
        </w:tabs>
      </w:pPr>
      <w:rPr>
        <w:rFonts w:cs="Times New Roman"/>
      </w:rPr>
    </w:lvl>
    <w:lvl w:ilvl="8" w:tplc="54BE4EDC">
      <w:numFmt w:val="none"/>
      <w:lvlText w:val=""/>
      <w:lvlJc w:val="left"/>
      <w:pPr>
        <w:tabs>
          <w:tab w:val="num" w:pos="360"/>
        </w:tabs>
      </w:pPr>
      <w:rPr>
        <w:rFonts w:cs="Times New Roman"/>
      </w:rPr>
    </w:lvl>
  </w:abstractNum>
  <w:abstractNum w:abstractNumId="19">
    <w:nsid w:val="305F57F4"/>
    <w:multiLevelType w:val="hybridMultilevel"/>
    <w:tmpl w:val="ABE2A11E"/>
    <w:lvl w:ilvl="0" w:tplc="6A8C047C">
      <w:numFmt w:val="none"/>
      <w:lvlText w:val=""/>
      <w:lvlJc w:val="left"/>
      <w:pPr>
        <w:tabs>
          <w:tab w:val="num" w:pos="360"/>
        </w:tabs>
      </w:pPr>
      <w:rPr>
        <w:rFonts w:cs="Times New Roman"/>
      </w:rPr>
    </w:lvl>
    <w:lvl w:ilvl="1" w:tplc="5DD2AA26">
      <w:numFmt w:val="none"/>
      <w:lvlText w:val=""/>
      <w:lvlJc w:val="left"/>
      <w:pPr>
        <w:tabs>
          <w:tab w:val="num" w:pos="360"/>
        </w:tabs>
      </w:pPr>
      <w:rPr>
        <w:rFonts w:cs="Times New Roman"/>
      </w:rPr>
    </w:lvl>
    <w:lvl w:ilvl="2" w:tplc="10947530">
      <w:numFmt w:val="none"/>
      <w:lvlText w:val=""/>
      <w:lvlJc w:val="left"/>
      <w:pPr>
        <w:tabs>
          <w:tab w:val="num" w:pos="360"/>
        </w:tabs>
      </w:pPr>
      <w:rPr>
        <w:rFonts w:cs="Times New Roman"/>
      </w:rPr>
    </w:lvl>
    <w:lvl w:ilvl="3" w:tplc="179055FC">
      <w:numFmt w:val="none"/>
      <w:lvlText w:val=""/>
      <w:lvlJc w:val="left"/>
      <w:pPr>
        <w:tabs>
          <w:tab w:val="num" w:pos="360"/>
        </w:tabs>
      </w:pPr>
      <w:rPr>
        <w:rFonts w:cs="Times New Roman"/>
      </w:rPr>
    </w:lvl>
    <w:lvl w:ilvl="4" w:tplc="27B46D06">
      <w:numFmt w:val="none"/>
      <w:lvlText w:val=""/>
      <w:lvlJc w:val="left"/>
      <w:pPr>
        <w:tabs>
          <w:tab w:val="num" w:pos="360"/>
        </w:tabs>
      </w:pPr>
      <w:rPr>
        <w:rFonts w:cs="Times New Roman"/>
      </w:rPr>
    </w:lvl>
    <w:lvl w:ilvl="5" w:tplc="EB4C427E">
      <w:numFmt w:val="none"/>
      <w:lvlText w:val=""/>
      <w:lvlJc w:val="left"/>
      <w:pPr>
        <w:tabs>
          <w:tab w:val="num" w:pos="360"/>
        </w:tabs>
      </w:pPr>
      <w:rPr>
        <w:rFonts w:cs="Times New Roman"/>
      </w:rPr>
    </w:lvl>
    <w:lvl w:ilvl="6" w:tplc="6BBEC140">
      <w:numFmt w:val="none"/>
      <w:lvlText w:val=""/>
      <w:lvlJc w:val="left"/>
      <w:pPr>
        <w:tabs>
          <w:tab w:val="num" w:pos="360"/>
        </w:tabs>
      </w:pPr>
      <w:rPr>
        <w:rFonts w:cs="Times New Roman"/>
      </w:rPr>
    </w:lvl>
    <w:lvl w:ilvl="7" w:tplc="2AB0F4F8">
      <w:numFmt w:val="none"/>
      <w:lvlText w:val=""/>
      <w:lvlJc w:val="left"/>
      <w:pPr>
        <w:tabs>
          <w:tab w:val="num" w:pos="360"/>
        </w:tabs>
      </w:pPr>
      <w:rPr>
        <w:rFonts w:cs="Times New Roman"/>
      </w:rPr>
    </w:lvl>
    <w:lvl w:ilvl="8" w:tplc="820C9FE2">
      <w:numFmt w:val="none"/>
      <w:lvlText w:val=""/>
      <w:lvlJc w:val="left"/>
      <w:pPr>
        <w:tabs>
          <w:tab w:val="num" w:pos="360"/>
        </w:tabs>
      </w:pPr>
      <w:rPr>
        <w:rFonts w:cs="Times New Roman"/>
      </w:rPr>
    </w:lvl>
  </w:abstractNum>
  <w:abstractNum w:abstractNumId="20">
    <w:nsid w:val="31775290"/>
    <w:multiLevelType w:val="hybridMultilevel"/>
    <w:tmpl w:val="1240889C"/>
    <w:lvl w:ilvl="0" w:tplc="8336588A">
      <w:start w:val="1"/>
      <w:numFmt w:val="decimal"/>
      <w:lvlText w:val="%1."/>
      <w:lvlJc w:val="left"/>
      <w:pPr>
        <w:ind w:left="465" w:hanging="360"/>
      </w:pPr>
      <w:rPr>
        <w:rFonts w:ascii="Arial" w:hAnsi="Arial" w:cs="Times New Roman" w:hint="default"/>
        <w:color w:val="auto"/>
        <w:sz w:val="22"/>
      </w:rPr>
    </w:lvl>
    <w:lvl w:ilvl="1" w:tplc="04090019" w:tentative="1">
      <w:start w:val="1"/>
      <w:numFmt w:val="lowerLetter"/>
      <w:lvlText w:val="%2."/>
      <w:lvlJc w:val="left"/>
      <w:pPr>
        <w:ind w:left="1185" w:hanging="360"/>
      </w:pPr>
      <w:rPr>
        <w:rFonts w:cs="Times New Roman"/>
      </w:rPr>
    </w:lvl>
    <w:lvl w:ilvl="2" w:tplc="0409001B" w:tentative="1">
      <w:start w:val="1"/>
      <w:numFmt w:val="lowerRoman"/>
      <w:lvlText w:val="%3."/>
      <w:lvlJc w:val="right"/>
      <w:pPr>
        <w:ind w:left="1905" w:hanging="180"/>
      </w:pPr>
      <w:rPr>
        <w:rFonts w:cs="Times New Roman"/>
      </w:rPr>
    </w:lvl>
    <w:lvl w:ilvl="3" w:tplc="0409000F" w:tentative="1">
      <w:start w:val="1"/>
      <w:numFmt w:val="decimal"/>
      <w:lvlText w:val="%4."/>
      <w:lvlJc w:val="left"/>
      <w:pPr>
        <w:ind w:left="2625" w:hanging="360"/>
      </w:pPr>
      <w:rPr>
        <w:rFonts w:cs="Times New Roman"/>
      </w:rPr>
    </w:lvl>
    <w:lvl w:ilvl="4" w:tplc="04090019" w:tentative="1">
      <w:start w:val="1"/>
      <w:numFmt w:val="lowerLetter"/>
      <w:lvlText w:val="%5."/>
      <w:lvlJc w:val="left"/>
      <w:pPr>
        <w:ind w:left="3345" w:hanging="360"/>
      </w:pPr>
      <w:rPr>
        <w:rFonts w:cs="Times New Roman"/>
      </w:rPr>
    </w:lvl>
    <w:lvl w:ilvl="5" w:tplc="0409001B" w:tentative="1">
      <w:start w:val="1"/>
      <w:numFmt w:val="lowerRoman"/>
      <w:lvlText w:val="%6."/>
      <w:lvlJc w:val="right"/>
      <w:pPr>
        <w:ind w:left="4065" w:hanging="180"/>
      </w:pPr>
      <w:rPr>
        <w:rFonts w:cs="Times New Roman"/>
      </w:rPr>
    </w:lvl>
    <w:lvl w:ilvl="6" w:tplc="0409000F" w:tentative="1">
      <w:start w:val="1"/>
      <w:numFmt w:val="decimal"/>
      <w:lvlText w:val="%7."/>
      <w:lvlJc w:val="left"/>
      <w:pPr>
        <w:ind w:left="4785" w:hanging="360"/>
      </w:pPr>
      <w:rPr>
        <w:rFonts w:cs="Times New Roman"/>
      </w:rPr>
    </w:lvl>
    <w:lvl w:ilvl="7" w:tplc="04090019" w:tentative="1">
      <w:start w:val="1"/>
      <w:numFmt w:val="lowerLetter"/>
      <w:lvlText w:val="%8."/>
      <w:lvlJc w:val="left"/>
      <w:pPr>
        <w:ind w:left="5505" w:hanging="360"/>
      </w:pPr>
      <w:rPr>
        <w:rFonts w:cs="Times New Roman"/>
      </w:rPr>
    </w:lvl>
    <w:lvl w:ilvl="8" w:tplc="0409001B" w:tentative="1">
      <w:start w:val="1"/>
      <w:numFmt w:val="lowerRoman"/>
      <w:lvlText w:val="%9."/>
      <w:lvlJc w:val="right"/>
      <w:pPr>
        <w:ind w:left="6225" w:hanging="180"/>
      </w:pPr>
      <w:rPr>
        <w:rFonts w:cs="Times New Roman"/>
      </w:rPr>
    </w:lvl>
  </w:abstractNum>
  <w:abstractNum w:abstractNumId="21">
    <w:nsid w:val="32D2586C"/>
    <w:multiLevelType w:val="hybridMultilevel"/>
    <w:tmpl w:val="E16ED494"/>
    <w:lvl w:ilvl="0" w:tplc="40D0EFC2">
      <w:start w:val="1"/>
      <w:numFmt w:val="bullet"/>
      <w:lvlText w:val="1"/>
      <w:lvlJc w:val="left"/>
      <w:pPr>
        <w:tabs>
          <w:tab w:val="num" w:pos="3247"/>
        </w:tabs>
        <w:ind w:left="3247" w:hanging="397"/>
      </w:pPr>
      <w:rPr>
        <w:rFonts w:ascii="Symbol" w:hAnsi="Symbol" w:hint="default"/>
        <w:color w:val="auto"/>
      </w:rPr>
    </w:lvl>
    <w:lvl w:ilvl="1" w:tplc="40D0EFC2">
      <w:start w:val="1"/>
      <w:numFmt w:val="bullet"/>
      <w:lvlText w:val="1"/>
      <w:lvlJc w:val="left"/>
      <w:pPr>
        <w:tabs>
          <w:tab w:val="num" w:pos="1477"/>
        </w:tabs>
        <w:ind w:left="1477" w:hanging="397"/>
      </w:pPr>
      <w:rPr>
        <w:rFonts w:ascii="Symbol" w:hAnsi="Symbol" w:hint="default"/>
        <w:color w:val="auto"/>
      </w:rPr>
    </w:lvl>
    <w:lvl w:ilvl="2" w:tplc="04090005" w:tentative="1">
      <w:start w:val="1"/>
      <w:numFmt w:val="bullet"/>
      <w:lvlText w:val="1"/>
      <w:lvlJc w:val="left"/>
      <w:pPr>
        <w:tabs>
          <w:tab w:val="num" w:pos="2160"/>
        </w:tabs>
        <w:ind w:left="2160" w:hanging="360"/>
      </w:pPr>
      <w:rPr>
        <w:rFonts w:ascii="Wingdings" w:hAnsi="Wingdings" w:hint="default"/>
      </w:rPr>
    </w:lvl>
    <w:lvl w:ilvl="3" w:tplc="04090001" w:tentative="1">
      <w:start w:val="1"/>
      <w:numFmt w:val="bullet"/>
      <w:lvlText w:val="1"/>
      <w:lvlJc w:val="left"/>
      <w:pPr>
        <w:tabs>
          <w:tab w:val="num" w:pos="2880"/>
        </w:tabs>
        <w:ind w:left="2880" w:hanging="360"/>
      </w:pPr>
      <w:rPr>
        <w:rFonts w:ascii="Symbol" w:hAnsi="Symbol" w:hint="default"/>
      </w:rPr>
    </w:lvl>
    <w:lvl w:ilvl="4" w:tplc="04090003" w:tentative="1">
      <w:start w:val="1"/>
      <w:numFmt w:val="bullet"/>
      <w:lvlText w:val="1o"/>
      <w:lvlJc w:val="left"/>
      <w:pPr>
        <w:tabs>
          <w:tab w:val="num" w:pos="3600"/>
        </w:tabs>
        <w:ind w:left="3600" w:hanging="360"/>
      </w:pPr>
      <w:rPr>
        <w:rFonts w:ascii="Courier New" w:hAnsi="Courier New" w:hint="default"/>
      </w:rPr>
    </w:lvl>
    <w:lvl w:ilvl="5" w:tplc="04090005" w:tentative="1">
      <w:start w:val="1"/>
      <w:numFmt w:val="bullet"/>
      <w:lvlText w:val="1"/>
      <w:lvlJc w:val="left"/>
      <w:pPr>
        <w:tabs>
          <w:tab w:val="num" w:pos="4320"/>
        </w:tabs>
        <w:ind w:left="4320" w:hanging="360"/>
      </w:pPr>
      <w:rPr>
        <w:rFonts w:ascii="Wingdings" w:hAnsi="Wingdings" w:hint="default"/>
      </w:rPr>
    </w:lvl>
    <w:lvl w:ilvl="6" w:tplc="04090001" w:tentative="1">
      <w:start w:val="1"/>
      <w:numFmt w:val="bullet"/>
      <w:lvlText w:val="1"/>
      <w:lvlJc w:val="left"/>
      <w:pPr>
        <w:tabs>
          <w:tab w:val="num" w:pos="5040"/>
        </w:tabs>
        <w:ind w:left="5040" w:hanging="360"/>
      </w:pPr>
      <w:rPr>
        <w:rFonts w:ascii="Symbol" w:hAnsi="Symbol" w:hint="default"/>
      </w:rPr>
    </w:lvl>
    <w:lvl w:ilvl="7" w:tplc="04090003" w:tentative="1">
      <w:start w:val="1"/>
      <w:numFmt w:val="bullet"/>
      <w:lvlText w:val="1o"/>
      <w:lvlJc w:val="left"/>
      <w:pPr>
        <w:tabs>
          <w:tab w:val="num" w:pos="5760"/>
        </w:tabs>
        <w:ind w:left="5760" w:hanging="360"/>
      </w:pPr>
      <w:rPr>
        <w:rFonts w:ascii="Courier New" w:hAnsi="Courier New" w:hint="default"/>
      </w:rPr>
    </w:lvl>
    <w:lvl w:ilvl="8" w:tplc="04090005" w:tentative="1">
      <w:start w:val="1"/>
      <w:numFmt w:val="bullet"/>
      <w:lvlText w:val="1"/>
      <w:lvlJc w:val="left"/>
      <w:pPr>
        <w:tabs>
          <w:tab w:val="num" w:pos="6480"/>
        </w:tabs>
        <w:ind w:left="6480" w:hanging="360"/>
      </w:pPr>
      <w:rPr>
        <w:rFonts w:ascii="Wingdings" w:hAnsi="Wingdings" w:hint="default"/>
      </w:rPr>
    </w:lvl>
  </w:abstractNum>
  <w:abstractNum w:abstractNumId="22">
    <w:nsid w:val="38D33E16"/>
    <w:multiLevelType w:val="hybridMultilevel"/>
    <w:tmpl w:val="3C503E38"/>
    <w:lvl w:ilvl="0" w:tplc="45E24C84">
      <w:numFmt w:val="none"/>
      <w:lvlText w:val=""/>
      <w:lvlJc w:val="left"/>
      <w:pPr>
        <w:tabs>
          <w:tab w:val="num" w:pos="360"/>
        </w:tabs>
      </w:pPr>
      <w:rPr>
        <w:rFonts w:cs="Times New Roman"/>
      </w:rPr>
    </w:lvl>
    <w:lvl w:ilvl="1" w:tplc="CAAE0FDA" w:tentative="1">
      <w:start w:val="1"/>
      <w:numFmt w:val="bullet"/>
      <w:lvlText w:val="1o"/>
      <w:lvlJc w:val="left"/>
      <w:pPr>
        <w:tabs>
          <w:tab w:val="num" w:pos="1440"/>
        </w:tabs>
        <w:ind w:left="1440" w:hanging="360"/>
      </w:pPr>
      <w:rPr>
        <w:rFonts w:ascii="Courier New" w:hAnsi="Courier New" w:hint="default"/>
      </w:rPr>
    </w:lvl>
    <w:lvl w:ilvl="2" w:tplc="718C80C8" w:tentative="1">
      <w:start w:val="1"/>
      <w:numFmt w:val="bullet"/>
      <w:lvlText w:val="1"/>
      <w:lvlJc w:val="left"/>
      <w:pPr>
        <w:tabs>
          <w:tab w:val="num" w:pos="2160"/>
        </w:tabs>
        <w:ind w:left="2160" w:hanging="360"/>
      </w:pPr>
      <w:rPr>
        <w:rFonts w:ascii="Wingdings" w:hAnsi="Wingdings" w:hint="default"/>
      </w:rPr>
    </w:lvl>
    <w:lvl w:ilvl="3" w:tplc="16F4DE20" w:tentative="1">
      <w:start w:val="1"/>
      <w:numFmt w:val="bullet"/>
      <w:lvlText w:val="1"/>
      <w:lvlJc w:val="left"/>
      <w:pPr>
        <w:tabs>
          <w:tab w:val="num" w:pos="2880"/>
        </w:tabs>
        <w:ind w:left="2880" w:hanging="360"/>
      </w:pPr>
      <w:rPr>
        <w:rFonts w:ascii="Symbol" w:hAnsi="Symbol" w:hint="default"/>
      </w:rPr>
    </w:lvl>
    <w:lvl w:ilvl="4" w:tplc="1FF6751A" w:tentative="1">
      <w:start w:val="1"/>
      <w:numFmt w:val="bullet"/>
      <w:lvlText w:val="1o"/>
      <w:lvlJc w:val="left"/>
      <w:pPr>
        <w:tabs>
          <w:tab w:val="num" w:pos="3600"/>
        </w:tabs>
        <w:ind w:left="3600" w:hanging="360"/>
      </w:pPr>
      <w:rPr>
        <w:rFonts w:ascii="Courier New" w:hAnsi="Courier New" w:hint="default"/>
      </w:rPr>
    </w:lvl>
    <w:lvl w:ilvl="5" w:tplc="D49AD250" w:tentative="1">
      <w:start w:val="1"/>
      <w:numFmt w:val="bullet"/>
      <w:lvlText w:val="1"/>
      <w:lvlJc w:val="left"/>
      <w:pPr>
        <w:tabs>
          <w:tab w:val="num" w:pos="4320"/>
        </w:tabs>
        <w:ind w:left="4320" w:hanging="360"/>
      </w:pPr>
      <w:rPr>
        <w:rFonts w:ascii="Wingdings" w:hAnsi="Wingdings" w:hint="default"/>
      </w:rPr>
    </w:lvl>
    <w:lvl w:ilvl="6" w:tplc="DCC03D26" w:tentative="1">
      <w:start w:val="1"/>
      <w:numFmt w:val="bullet"/>
      <w:lvlText w:val="1"/>
      <w:lvlJc w:val="left"/>
      <w:pPr>
        <w:tabs>
          <w:tab w:val="num" w:pos="5040"/>
        </w:tabs>
        <w:ind w:left="5040" w:hanging="360"/>
      </w:pPr>
      <w:rPr>
        <w:rFonts w:ascii="Symbol" w:hAnsi="Symbol" w:hint="default"/>
      </w:rPr>
    </w:lvl>
    <w:lvl w:ilvl="7" w:tplc="388493D2" w:tentative="1">
      <w:start w:val="1"/>
      <w:numFmt w:val="bullet"/>
      <w:lvlText w:val="1o"/>
      <w:lvlJc w:val="left"/>
      <w:pPr>
        <w:tabs>
          <w:tab w:val="num" w:pos="5760"/>
        </w:tabs>
        <w:ind w:left="5760" w:hanging="360"/>
      </w:pPr>
      <w:rPr>
        <w:rFonts w:ascii="Courier New" w:hAnsi="Courier New" w:hint="default"/>
      </w:rPr>
    </w:lvl>
    <w:lvl w:ilvl="8" w:tplc="82DE05C6" w:tentative="1">
      <w:start w:val="1"/>
      <w:numFmt w:val="bullet"/>
      <w:lvlText w:val="1"/>
      <w:lvlJc w:val="left"/>
      <w:pPr>
        <w:tabs>
          <w:tab w:val="num" w:pos="6480"/>
        </w:tabs>
        <w:ind w:left="6480" w:hanging="360"/>
      </w:pPr>
      <w:rPr>
        <w:rFonts w:ascii="Wingdings" w:hAnsi="Wingdings" w:hint="default"/>
      </w:rPr>
    </w:lvl>
  </w:abstractNum>
  <w:abstractNum w:abstractNumId="23">
    <w:nsid w:val="3BA6221D"/>
    <w:multiLevelType w:val="hybridMultilevel"/>
    <w:tmpl w:val="BFE67C20"/>
    <w:lvl w:ilvl="0" w:tplc="58FA0BFA">
      <w:numFmt w:val="none"/>
      <w:lvlText w:val=""/>
      <w:lvlJc w:val="left"/>
      <w:pPr>
        <w:tabs>
          <w:tab w:val="num" w:pos="360"/>
        </w:tabs>
      </w:pPr>
      <w:rPr>
        <w:rFonts w:cs="Times New Roman"/>
      </w:rPr>
    </w:lvl>
    <w:lvl w:ilvl="1" w:tplc="C9461FF8">
      <w:numFmt w:val="none"/>
      <w:lvlText w:val=""/>
      <w:lvlJc w:val="left"/>
      <w:pPr>
        <w:tabs>
          <w:tab w:val="num" w:pos="360"/>
        </w:tabs>
      </w:pPr>
      <w:rPr>
        <w:rFonts w:cs="Times New Roman"/>
      </w:rPr>
    </w:lvl>
    <w:lvl w:ilvl="2" w:tplc="BDC604C6">
      <w:start w:val="1"/>
      <w:numFmt w:val="bullet"/>
      <w:lvlText w:val="1"/>
      <w:lvlJc w:val="left"/>
      <w:pPr>
        <w:tabs>
          <w:tab w:val="num" w:pos="2377"/>
        </w:tabs>
        <w:ind w:left="2377" w:hanging="397"/>
      </w:pPr>
      <w:rPr>
        <w:rFonts w:ascii="Symbol" w:hAnsi="Symbol" w:hint="default"/>
        <w:color w:val="auto"/>
      </w:rPr>
    </w:lvl>
    <w:lvl w:ilvl="3" w:tplc="75B8A726">
      <w:numFmt w:val="none"/>
      <w:lvlText w:val=""/>
      <w:lvlJc w:val="left"/>
      <w:pPr>
        <w:tabs>
          <w:tab w:val="num" w:pos="360"/>
        </w:tabs>
      </w:pPr>
      <w:rPr>
        <w:rFonts w:cs="Times New Roman"/>
      </w:rPr>
    </w:lvl>
    <w:lvl w:ilvl="4" w:tplc="DFF08458">
      <w:numFmt w:val="none"/>
      <w:lvlText w:val=""/>
      <w:lvlJc w:val="left"/>
      <w:pPr>
        <w:tabs>
          <w:tab w:val="num" w:pos="360"/>
        </w:tabs>
      </w:pPr>
      <w:rPr>
        <w:rFonts w:cs="Times New Roman"/>
      </w:rPr>
    </w:lvl>
    <w:lvl w:ilvl="5" w:tplc="9FBC8082">
      <w:numFmt w:val="none"/>
      <w:lvlText w:val=""/>
      <w:lvlJc w:val="left"/>
      <w:pPr>
        <w:tabs>
          <w:tab w:val="num" w:pos="360"/>
        </w:tabs>
      </w:pPr>
      <w:rPr>
        <w:rFonts w:cs="Times New Roman"/>
      </w:rPr>
    </w:lvl>
    <w:lvl w:ilvl="6" w:tplc="7388B9E2">
      <w:numFmt w:val="none"/>
      <w:lvlText w:val=""/>
      <w:lvlJc w:val="left"/>
      <w:pPr>
        <w:tabs>
          <w:tab w:val="num" w:pos="360"/>
        </w:tabs>
      </w:pPr>
      <w:rPr>
        <w:rFonts w:cs="Times New Roman"/>
      </w:rPr>
    </w:lvl>
    <w:lvl w:ilvl="7" w:tplc="A704F812">
      <w:numFmt w:val="none"/>
      <w:lvlText w:val=""/>
      <w:lvlJc w:val="left"/>
      <w:pPr>
        <w:tabs>
          <w:tab w:val="num" w:pos="360"/>
        </w:tabs>
      </w:pPr>
      <w:rPr>
        <w:rFonts w:cs="Times New Roman"/>
      </w:rPr>
    </w:lvl>
    <w:lvl w:ilvl="8" w:tplc="7696EE02">
      <w:numFmt w:val="none"/>
      <w:lvlText w:val=""/>
      <w:lvlJc w:val="left"/>
      <w:pPr>
        <w:tabs>
          <w:tab w:val="num" w:pos="360"/>
        </w:tabs>
      </w:pPr>
      <w:rPr>
        <w:rFonts w:cs="Times New Roman"/>
      </w:rPr>
    </w:lvl>
  </w:abstractNum>
  <w:abstractNum w:abstractNumId="24">
    <w:nsid w:val="3E7D74AD"/>
    <w:multiLevelType w:val="hybridMultilevel"/>
    <w:tmpl w:val="185CEF2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5">
    <w:nsid w:val="3EDF2120"/>
    <w:multiLevelType w:val="hybridMultilevel"/>
    <w:tmpl w:val="6194C184"/>
    <w:lvl w:ilvl="0" w:tplc="7010AD0A">
      <w:numFmt w:val="none"/>
      <w:lvlText w:val=""/>
      <w:lvlJc w:val="left"/>
      <w:pPr>
        <w:tabs>
          <w:tab w:val="num" w:pos="360"/>
        </w:tabs>
      </w:pPr>
      <w:rPr>
        <w:rFonts w:cs="Times New Roman"/>
      </w:rPr>
    </w:lvl>
    <w:lvl w:ilvl="1" w:tplc="DB48077A">
      <w:numFmt w:val="none"/>
      <w:lvlText w:val=""/>
      <w:lvlJc w:val="left"/>
      <w:pPr>
        <w:tabs>
          <w:tab w:val="num" w:pos="360"/>
        </w:tabs>
      </w:pPr>
      <w:rPr>
        <w:rFonts w:cs="Times New Roman"/>
      </w:rPr>
    </w:lvl>
    <w:lvl w:ilvl="2" w:tplc="2E587590">
      <w:numFmt w:val="none"/>
      <w:lvlText w:val=""/>
      <w:lvlJc w:val="left"/>
      <w:pPr>
        <w:tabs>
          <w:tab w:val="num" w:pos="360"/>
        </w:tabs>
      </w:pPr>
      <w:rPr>
        <w:rFonts w:cs="Times New Roman"/>
      </w:rPr>
    </w:lvl>
    <w:lvl w:ilvl="3" w:tplc="9BA44B10">
      <w:numFmt w:val="none"/>
      <w:lvlText w:val=""/>
      <w:lvlJc w:val="left"/>
      <w:pPr>
        <w:tabs>
          <w:tab w:val="num" w:pos="360"/>
        </w:tabs>
      </w:pPr>
      <w:rPr>
        <w:rFonts w:cs="Times New Roman"/>
      </w:rPr>
    </w:lvl>
    <w:lvl w:ilvl="4" w:tplc="0002B942">
      <w:numFmt w:val="none"/>
      <w:lvlText w:val=""/>
      <w:lvlJc w:val="left"/>
      <w:pPr>
        <w:tabs>
          <w:tab w:val="num" w:pos="360"/>
        </w:tabs>
      </w:pPr>
      <w:rPr>
        <w:rFonts w:cs="Times New Roman"/>
      </w:rPr>
    </w:lvl>
    <w:lvl w:ilvl="5" w:tplc="B79C550C">
      <w:numFmt w:val="none"/>
      <w:lvlText w:val=""/>
      <w:lvlJc w:val="left"/>
      <w:pPr>
        <w:tabs>
          <w:tab w:val="num" w:pos="360"/>
        </w:tabs>
      </w:pPr>
      <w:rPr>
        <w:rFonts w:cs="Times New Roman"/>
      </w:rPr>
    </w:lvl>
    <w:lvl w:ilvl="6" w:tplc="36CC8828">
      <w:numFmt w:val="none"/>
      <w:lvlText w:val=""/>
      <w:lvlJc w:val="left"/>
      <w:pPr>
        <w:tabs>
          <w:tab w:val="num" w:pos="360"/>
        </w:tabs>
      </w:pPr>
      <w:rPr>
        <w:rFonts w:cs="Times New Roman"/>
      </w:rPr>
    </w:lvl>
    <w:lvl w:ilvl="7" w:tplc="C57488BE">
      <w:numFmt w:val="none"/>
      <w:lvlText w:val=""/>
      <w:lvlJc w:val="left"/>
      <w:pPr>
        <w:tabs>
          <w:tab w:val="num" w:pos="360"/>
        </w:tabs>
      </w:pPr>
      <w:rPr>
        <w:rFonts w:cs="Times New Roman"/>
      </w:rPr>
    </w:lvl>
    <w:lvl w:ilvl="8" w:tplc="51BCF408">
      <w:numFmt w:val="none"/>
      <w:lvlText w:val=""/>
      <w:lvlJc w:val="left"/>
      <w:pPr>
        <w:tabs>
          <w:tab w:val="num" w:pos="360"/>
        </w:tabs>
      </w:pPr>
      <w:rPr>
        <w:rFonts w:cs="Times New Roman"/>
      </w:rPr>
    </w:lvl>
  </w:abstractNum>
  <w:abstractNum w:abstractNumId="26">
    <w:nsid w:val="40EB2DB7"/>
    <w:multiLevelType w:val="multilevel"/>
    <w:tmpl w:val="93047C12"/>
    <w:lvl w:ilvl="0">
      <w:numFmt w:val="none"/>
      <w:lvlText w:val=""/>
      <w:lvlJc w:val="left"/>
      <w:pPr>
        <w:tabs>
          <w:tab w:val="num" w:pos="360"/>
        </w:tabs>
      </w:pPr>
      <w:rPr>
        <w:rFonts w:cs="Times New Roman"/>
      </w:rPr>
    </w:lvl>
    <w:lvl w:ilvl="1">
      <w:numFmt w:val="none"/>
      <w:lvlText w:val=""/>
      <w:lvlJc w:val="left"/>
      <w:pPr>
        <w:tabs>
          <w:tab w:val="num" w:pos="360"/>
        </w:tabs>
      </w:pPr>
      <w:rPr>
        <w:rFonts w:cs="Times New Roman"/>
      </w:rPr>
    </w:lvl>
    <w:lvl w:ilvl="2">
      <w:numFmt w:val="none"/>
      <w:lvlText w:val=""/>
      <w:lvlJc w:val="left"/>
      <w:pPr>
        <w:tabs>
          <w:tab w:val="num" w:pos="360"/>
        </w:tabs>
      </w:pPr>
      <w:rPr>
        <w:rFonts w:cs="Times New Roman"/>
      </w:rPr>
    </w:lvl>
    <w:lvl w:ilvl="3">
      <w:numFmt w:val="none"/>
      <w:lvlText w:val=""/>
      <w:lvlJc w:val="left"/>
      <w:pPr>
        <w:tabs>
          <w:tab w:val="num" w:pos="360"/>
        </w:tabs>
      </w:pPr>
      <w:rPr>
        <w:rFonts w:cs="Times New Roman"/>
      </w:rPr>
    </w:lvl>
    <w:lvl w:ilvl="4">
      <w:numFmt w:val="none"/>
      <w:lvlText w:val=""/>
      <w:lvlJc w:val="left"/>
      <w:pPr>
        <w:tabs>
          <w:tab w:val="num" w:pos="360"/>
        </w:tabs>
      </w:pPr>
      <w:rPr>
        <w:rFonts w:cs="Times New Roman"/>
      </w:rPr>
    </w:lvl>
    <w:lvl w:ilvl="5">
      <w:numFmt w:val="none"/>
      <w:lvlText w:val=""/>
      <w:lvlJc w:val="left"/>
      <w:pPr>
        <w:tabs>
          <w:tab w:val="num" w:pos="360"/>
        </w:tabs>
      </w:pPr>
      <w:rPr>
        <w:rFonts w:cs="Times New Roman"/>
      </w:rPr>
    </w:lvl>
    <w:lvl w:ilvl="6">
      <w:numFmt w:val="none"/>
      <w:lvlText w:val=""/>
      <w:lvlJc w:val="left"/>
      <w:pPr>
        <w:tabs>
          <w:tab w:val="num" w:pos="360"/>
        </w:tabs>
      </w:pPr>
      <w:rPr>
        <w:rFonts w:cs="Times New Roman"/>
      </w:rPr>
    </w:lvl>
    <w:lvl w:ilvl="7">
      <w:numFmt w:val="none"/>
      <w:lvlText w:val=""/>
      <w:lvlJc w:val="left"/>
      <w:pPr>
        <w:tabs>
          <w:tab w:val="num" w:pos="360"/>
        </w:tabs>
      </w:pPr>
      <w:rPr>
        <w:rFonts w:cs="Times New Roman"/>
      </w:rPr>
    </w:lvl>
    <w:lvl w:ilvl="8">
      <w:numFmt w:val="none"/>
      <w:lvlText w:val=""/>
      <w:lvlJc w:val="left"/>
      <w:pPr>
        <w:tabs>
          <w:tab w:val="num" w:pos="360"/>
        </w:tabs>
      </w:pPr>
      <w:rPr>
        <w:rFonts w:cs="Times New Roman"/>
      </w:rPr>
    </w:lvl>
  </w:abstractNum>
  <w:abstractNum w:abstractNumId="27">
    <w:nsid w:val="43491B56"/>
    <w:multiLevelType w:val="multilevel"/>
    <w:tmpl w:val="4EEE6A60"/>
    <w:lvl w:ilvl="0">
      <w:numFmt w:val="none"/>
      <w:lvlText w:val=""/>
      <w:lvlJc w:val="left"/>
      <w:pPr>
        <w:tabs>
          <w:tab w:val="num" w:pos="360"/>
        </w:tabs>
      </w:pPr>
      <w:rPr>
        <w:rFonts w:cs="Times New Roman"/>
      </w:rPr>
    </w:lvl>
    <w:lvl w:ilvl="1">
      <w:numFmt w:val="none"/>
      <w:lvlText w:val=""/>
      <w:lvlJc w:val="left"/>
      <w:pPr>
        <w:tabs>
          <w:tab w:val="num" w:pos="360"/>
        </w:tabs>
      </w:pPr>
      <w:rPr>
        <w:rFonts w:cs="Times New Roman"/>
      </w:rPr>
    </w:lvl>
    <w:lvl w:ilvl="2">
      <w:numFmt w:val="none"/>
      <w:lvlText w:val=""/>
      <w:lvlJc w:val="left"/>
      <w:pPr>
        <w:tabs>
          <w:tab w:val="num" w:pos="360"/>
        </w:tabs>
      </w:pPr>
      <w:rPr>
        <w:rFonts w:cs="Times New Roman"/>
      </w:rPr>
    </w:lvl>
    <w:lvl w:ilvl="3">
      <w:numFmt w:val="none"/>
      <w:lvlText w:val=""/>
      <w:lvlJc w:val="left"/>
      <w:pPr>
        <w:tabs>
          <w:tab w:val="num" w:pos="360"/>
        </w:tabs>
      </w:pPr>
      <w:rPr>
        <w:rFonts w:cs="Times New Roman"/>
      </w:rPr>
    </w:lvl>
    <w:lvl w:ilvl="4">
      <w:numFmt w:val="none"/>
      <w:lvlText w:val=""/>
      <w:lvlJc w:val="left"/>
      <w:pPr>
        <w:tabs>
          <w:tab w:val="num" w:pos="360"/>
        </w:tabs>
      </w:pPr>
      <w:rPr>
        <w:rFonts w:cs="Times New Roman"/>
      </w:rPr>
    </w:lvl>
    <w:lvl w:ilvl="5">
      <w:numFmt w:val="none"/>
      <w:lvlText w:val=""/>
      <w:lvlJc w:val="left"/>
      <w:pPr>
        <w:tabs>
          <w:tab w:val="num" w:pos="360"/>
        </w:tabs>
      </w:pPr>
      <w:rPr>
        <w:rFonts w:cs="Times New Roman"/>
      </w:rPr>
    </w:lvl>
    <w:lvl w:ilvl="6">
      <w:numFmt w:val="none"/>
      <w:lvlText w:val=""/>
      <w:lvlJc w:val="left"/>
      <w:pPr>
        <w:tabs>
          <w:tab w:val="num" w:pos="360"/>
        </w:tabs>
      </w:pPr>
      <w:rPr>
        <w:rFonts w:cs="Times New Roman"/>
      </w:rPr>
    </w:lvl>
    <w:lvl w:ilvl="7">
      <w:numFmt w:val="none"/>
      <w:lvlText w:val=""/>
      <w:lvlJc w:val="left"/>
      <w:pPr>
        <w:tabs>
          <w:tab w:val="num" w:pos="360"/>
        </w:tabs>
      </w:pPr>
      <w:rPr>
        <w:rFonts w:cs="Times New Roman"/>
      </w:rPr>
    </w:lvl>
    <w:lvl w:ilvl="8">
      <w:numFmt w:val="none"/>
      <w:lvlText w:val=""/>
      <w:lvlJc w:val="left"/>
      <w:pPr>
        <w:tabs>
          <w:tab w:val="num" w:pos="360"/>
        </w:tabs>
      </w:pPr>
      <w:rPr>
        <w:rFonts w:cs="Times New Roman"/>
      </w:rPr>
    </w:lvl>
  </w:abstractNum>
  <w:abstractNum w:abstractNumId="28">
    <w:nsid w:val="46A15A36"/>
    <w:multiLevelType w:val="multilevel"/>
    <w:tmpl w:val="54141B5C"/>
    <w:lvl w:ilvl="0">
      <w:numFmt w:val="none"/>
      <w:lvlText w:val=""/>
      <w:lvlJc w:val="left"/>
      <w:pPr>
        <w:tabs>
          <w:tab w:val="num" w:pos="360"/>
        </w:tabs>
      </w:pPr>
      <w:rPr>
        <w:rFonts w:cs="Times New Roman"/>
      </w:rPr>
    </w:lvl>
    <w:lvl w:ilvl="1">
      <w:start w:val="1"/>
      <w:numFmt w:val="bullet"/>
      <w:lvlText w:val="1o"/>
      <w:lvlJc w:val="left"/>
      <w:pPr>
        <w:tabs>
          <w:tab w:val="num" w:pos="1440"/>
        </w:tabs>
        <w:ind w:left="1440" w:hanging="360"/>
      </w:pPr>
      <w:rPr>
        <w:rFonts w:ascii="Courier New" w:hAnsi="Courier New" w:hint="default"/>
      </w:rPr>
    </w:lvl>
    <w:lvl w:ilvl="2">
      <w:start w:val="1"/>
      <w:numFmt w:val="bullet"/>
      <w:lvlText w:val="1"/>
      <w:lvlJc w:val="left"/>
      <w:pPr>
        <w:tabs>
          <w:tab w:val="num" w:pos="2160"/>
        </w:tabs>
        <w:ind w:left="2160" w:hanging="360"/>
      </w:pPr>
      <w:rPr>
        <w:rFonts w:ascii="Wingdings" w:hAnsi="Wingdings" w:hint="default"/>
      </w:rPr>
    </w:lvl>
    <w:lvl w:ilvl="3">
      <w:start w:val="1"/>
      <w:numFmt w:val="bullet"/>
      <w:lvlText w:val="1"/>
      <w:lvlJc w:val="left"/>
      <w:pPr>
        <w:tabs>
          <w:tab w:val="num" w:pos="2880"/>
        </w:tabs>
        <w:ind w:left="2880" w:hanging="360"/>
      </w:pPr>
      <w:rPr>
        <w:rFonts w:ascii="Symbol" w:hAnsi="Symbol" w:hint="default"/>
      </w:rPr>
    </w:lvl>
    <w:lvl w:ilvl="4">
      <w:start w:val="1"/>
      <w:numFmt w:val="bullet"/>
      <w:lvlText w:val="1o"/>
      <w:lvlJc w:val="left"/>
      <w:pPr>
        <w:tabs>
          <w:tab w:val="num" w:pos="3600"/>
        </w:tabs>
        <w:ind w:left="3600" w:hanging="360"/>
      </w:pPr>
      <w:rPr>
        <w:rFonts w:ascii="Courier New" w:hAnsi="Courier New" w:hint="default"/>
      </w:rPr>
    </w:lvl>
    <w:lvl w:ilvl="5">
      <w:start w:val="1"/>
      <w:numFmt w:val="bullet"/>
      <w:lvlText w:val="1"/>
      <w:lvlJc w:val="left"/>
      <w:pPr>
        <w:tabs>
          <w:tab w:val="num" w:pos="4320"/>
        </w:tabs>
        <w:ind w:left="4320" w:hanging="360"/>
      </w:pPr>
      <w:rPr>
        <w:rFonts w:ascii="Wingdings" w:hAnsi="Wingdings" w:hint="default"/>
      </w:rPr>
    </w:lvl>
    <w:lvl w:ilvl="6">
      <w:start w:val="1"/>
      <w:numFmt w:val="bullet"/>
      <w:lvlText w:val="1"/>
      <w:lvlJc w:val="left"/>
      <w:pPr>
        <w:tabs>
          <w:tab w:val="num" w:pos="5040"/>
        </w:tabs>
        <w:ind w:left="5040" w:hanging="360"/>
      </w:pPr>
      <w:rPr>
        <w:rFonts w:ascii="Symbol" w:hAnsi="Symbol" w:hint="default"/>
      </w:rPr>
    </w:lvl>
    <w:lvl w:ilvl="7">
      <w:start w:val="1"/>
      <w:numFmt w:val="bullet"/>
      <w:lvlText w:val="1o"/>
      <w:lvlJc w:val="left"/>
      <w:pPr>
        <w:tabs>
          <w:tab w:val="num" w:pos="5760"/>
        </w:tabs>
        <w:ind w:left="5760" w:hanging="360"/>
      </w:pPr>
      <w:rPr>
        <w:rFonts w:ascii="Courier New" w:hAnsi="Courier New" w:hint="default"/>
      </w:rPr>
    </w:lvl>
    <w:lvl w:ilvl="8">
      <w:start w:val="1"/>
      <w:numFmt w:val="bullet"/>
      <w:lvlText w:val="1"/>
      <w:lvlJc w:val="left"/>
      <w:pPr>
        <w:tabs>
          <w:tab w:val="num" w:pos="6480"/>
        </w:tabs>
        <w:ind w:left="6480" w:hanging="360"/>
      </w:pPr>
      <w:rPr>
        <w:rFonts w:ascii="Wingdings" w:hAnsi="Wingdings" w:hint="default"/>
      </w:rPr>
    </w:lvl>
  </w:abstractNum>
  <w:abstractNum w:abstractNumId="29">
    <w:nsid w:val="49632228"/>
    <w:multiLevelType w:val="multilevel"/>
    <w:tmpl w:val="0FAA6282"/>
    <w:lvl w:ilvl="0">
      <w:start w:val="6"/>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nsid w:val="4C0C2C8E"/>
    <w:multiLevelType w:val="multilevel"/>
    <w:tmpl w:val="F3A0CD10"/>
    <w:lvl w:ilvl="0">
      <w:numFmt w:val="none"/>
      <w:lvlText w:val=""/>
      <w:lvlJc w:val="left"/>
      <w:pPr>
        <w:tabs>
          <w:tab w:val="num" w:pos="360"/>
        </w:tabs>
      </w:pPr>
      <w:rPr>
        <w:rFonts w:cs="Times New Roman"/>
      </w:rPr>
    </w:lvl>
    <w:lvl w:ilvl="1">
      <w:numFmt w:val="none"/>
      <w:lvlText w:val=""/>
      <w:lvlJc w:val="left"/>
      <w:pPr>
        <w:tabs>
          <w:tab w:val="num" w:pos="360"/>
        </w:tabs>
      </w:pPr>
      <w:rPr>
        <w:rFonts w:cs="Times New Roman"/>
      </w:rPr>
    </w:lvl>
    <w:lvl w:ilvl="2">
      <w:numFmt w:val="none"/>
      <w:lvlText w:val=""/>
      <w:lvlJc w:val="left"/>
      <w:pPr>
        <w:tabs>
          <w:tab w:val="num" w:pos="360"/>
        </w:tabs>
      </w:pPr>
      <w:rPr>
        <w:rFonts w:cs="Times New Roman"/>
      </w:rPr>
    </w:lvl>
    <w:lvl w:ilvl="3">
      <w:numFmt w:val="none"/>
      <w:lvlText w:val=""/>
      <w:lvlJc w:val="left"/>
      <w:pPr>
        <w:tabs>
          <w:tab w:val="num" w:pos="360"/>
        </w:tabs>
      </w:pPr>
      <w:rPr>
        <w:rFonts w:cs="Times New Roman"/>
      </w:rPr>
    </w:lvl>
    <w:lvl w:ilvl="4">
      <w:numFmt w:val="none"/>
      <w:lvlText w:val=""/>
      <w:lvlJc w:val="left"/>
      <w:pPr>
        <w:tabs>
          <w:tab w:val="num" w:pos="360"/>
        </w:tabs>
      </w:pPr>
      <w:rPr>
        <w:rFonts w:cs="Times New Roman"/>
      </w:rPr>
    </w:lvl>
    <w:lvl w:ilvl="5">
      <w:numFmt w:val="none"/>
      <w:lvlText w:val=""/>
      <w:lvlJc w:val="left"/>
      <w:pPr>
        <w:tabs>
          <w:tab w:val="num" w:pos="360"/>
        </w:tabs>
      </w:pPr>
      <w:rPr>
        <w:rFonts w:cs="Times New Roman"/>
      </w:rPr>
    </w:lvl>
    <w:lvl w:ilvl="6">
      <w:numFmt w:val="none"/>
      <w:lvlText w:val=""/>
      <w:lvlJc w:val="left"/>
      <w:pPr>
        <w:tabs>
          <w:tab w:val="num" w:pos="360"/>
        </w:tabs>
      </w:pPr>
      <w:rPr>
        <w:rFonts w:cs="Times New Roman"/>
      </w:rPr>
    </w:lvl>
    <w:lvl w:ilvl="7">
      <w:numFmt w:val="none"/>
      <w:lvlText w:val=""/>
      <w:lvlJc w:val="left"/>
      <w:pPr>
        <w:tabs>
          <w:tab w:val="num" w:pos="360"/>
        </w:tabs>
      </w:pPr>
      <w:rPr>
        <w:rFonts w:cs="Times New Roman"/>
      </w:rPr>
    </w:lvl>
    <w:lvl w:ilvl="8">
      <w:numFmt w:val="none"/>
      <w:lvlText w:val=""/>
      <w:lvlJc w:val="left"/>
      <w:pPr>
        <w:tabs>
          <w:tab w:val="num" w:pos="360"/>
        </w:tabs>
      </w:pPr>
      <w:rPr>
        <w:rFonts w:cs="Times New Roman"/>
      </w:rPr>
    </w:lvl>
  </w:abstractNum>
  <w:abstractNum w:abstractNumId="31">
    <w:nsid w:val="55C0706C"/>
    <w:multiLevelType w:val="hybridMultilevel"/>
    <w:tmpl w:val="5C42D4C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2">
    <w:nsid w:val="5A292F37"/>
    <w:multiLevelType w:val="multilevel"/>
    <w:tmpl w:val="65DC07D0"/>
    <w:lvl w:ilvl="0">
      <w:numFmt w:val="none"/>
      <w:lvlText w:val=""/>
      <w:lvlJc w:val="left"/>
      <w:pPr>
        <w:tabs>
          <w:tab w:val="num" w:pos="360"/>
        </w:tabs>
      </w:pPr>
      <w:rPr>
        <w:rFonts w:cs="Times New Roman"/>
      </w:rPr>
    </w:lvl>
    <w:lvl w:ilvl="1">
      <w:numFmt w:val="none"/>
      <w:lvlText w:val=""/>
      <w:lvlJc w:val="left"/>
      <w:pPr>
        <w:tabs>
          <w:tab w:val="num" w:pos="360"/>
        </w:tabs>
      </w:pPr>
      <w:rPr>
        <w:rFonts w:cs="Times New Roman"/>
      </w:rPr>
    </w:lvl>
    <w:lvl w:ilvl="2">
      <w:numFmt w:val="none"/>
      <w:lvlText w:val=""/>
      <w:lvlJc w:val="left"/>
      <w:pPr>
        <w:tabs>
          <w:tab w:val="num" w:pos="360"/>
        </w:tabs>
      </w:pPr>
      <w:rPr>
        <w:rFonts w:cs="Times New Roman"/>
      </w:rPr>
    </w:lvl>
    <w:lvl w:ilvl="3">
      <w:numFmt w:val="none"/>
      <w:lvlText w:val=""/>
      <w:lvlJc w:val="left"/>
      <w:pPr>
        <w:tabs>
          <w:tab w:val="num" w:pos="360"/>
        </w:tabs>
      </w:pPr>
      <w:rPr>
        <w:rFonts w:cs="Times New Roman"/>
      </w:rPr>
    </w:lvl>
    <w:lvl w:ilvl="4">
      <w:numFmt w:val="none"/>
      <w:lvlText w:val=""/>
      <w:lvlJc w:val="left"/>
      <w:pPr>
        <w:tabs>
          <w:tab w:val="num" w:pos="360"/>
        </w:tabs>
      </w:pPr>
      <w:rPr>
        <w:rFonts w:cs="Times New Roman"/>
      </w:rPr>
    </w:lvl>
    <w:lvl w:ilvl="5">
      <w:numFmt w:val="none"/>
      <w:lvlText w:val=""/>
      <w:lvlJc w:val="left"/>
      <w:pPr>
        <w:tabs>
          <w:tab w:val="num" w:pos="360"/>
        </w:tabs>
      </w:pPr>
      <w:rPr>
        <w:rFonts w:cs="Times New Roman"/>
      </w:rPr>
    </w:lvl>
    <w:lvl w:ilvl="6">
      <w:numFmt w:val="none"/>
      <w:lvlText w:val=""/>
      <w:lvlJc w:val="left"/>
      <w:pPr>
        <w:tabs>
          <w:tab w:val="num" w:pos="360"/>
        </w:tabs>
      </w:pPr>
      <w:rPr>
        <w:rFonts w:cs="Times New Roman"/>
      </w:rPr>
    </w:lvl>
    <w:lvl w:ilvl="7">
      <w:numFmt w:val="none"/>
      <w:lvlText w:val=""/>
      <w:lvlJc w:val="left"/>
      <w:pPr>
        <w:tabs>
          <w:tab w:val="num" w:pos="360"/>
        </w:tabs>
      </w:pPr>
      <w:rPr>
        <w:rFonts w:cs="Times New Roman"/>
      </w:rPr>
    </w:lvl>
    <w:lvl w:ilvl="8">
      <w:numFmt w:val="none"/>
      <w:lvlText w:val=""/>
      <w:lvlJc w:val="left"/>
      <w:pPr>
        <w:tabs>
          <w:tab w:val="num" w:pos="360"/>
        </w:tabs>
      </w:pPr>
      <w:rPr>
        <w:rFonts w:cs="Times New Roman"/>
      </w:rPr>
    </w:lvl>
  </w:abstractNum>
  <w:abstractNum w:abstractNumId="33">
    <w:nsid w:val="5E3F517D"/>
    <w:multiLevelType w:val="hybridMultilevel"/>
    <w:tmpl w:val="C3B21A28"/>
    <w:lvl w:ilvl="0" w:tplc="14090001">
      <w:start w:val="1"/>
      <w:numFmt w:val="bullet"/>
      <w:lvlText w:val=""/>
      <w:lvlJc w:val="left"/>
      <w:pPr>
        <w:ind w:left="1440" w:hanging="360"/>
      </w:pPr>
      <w:rPr>
        <w:rFonts w:ascii="Symbol" w:hAnsi="Symbol" w:hint="default"/>
      </w:rPr>
    </w:lvl>
    <w:lvl w:ilvl="1" w:tplc="14090003" w:tentative="1">
      <w:start w:val="1"/>
      <w:numFmt w:val="bullet"/>
      <w:lvlText w:val="o"/>
      <w:lvlJc w:val="left"/>
      <w:pPr>
        <w:ind w:left="2160" w:hanging="360"/>
      </w:pPr>
      <w:rPr>
        <w:rFonts w:ascii="Courier New" w:hAnsi="Courier New" w:cs="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cs="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cs="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34">
    <w:nsid w:val="60200079"/>
    <w:multiLevelType w:val="hybridMultilevel"/>
    <w:tmpl w:val="0BF2BB30"/>
    <w:lvl w:ilvl="0" w:tplc="8F3A3C8A">
      <w:numFmt w:val="none"/>
      <w:lvlText w:val=""/>
      <w:lvlJc w:val="left"/>
      <w:pPr>
        <w:tabs>
          <w:tab w:val="num" w:pos="360"/>
        </w:tabs>
      </w:pPr>
      <w:rPr>
        <w:rFonts w:cs="Times New Roman"/>
      </w:rPr>
    </w:lvl>
    <w:lvl w:ilvl="1" w:tplc="EFC01F8E">
      <w:numFmt w:val="none"/>
      <w:lvlText w:val=""/>
      <w:lvlJc w:val="left"/>
      <w:pPr>
        <w:tabs>
          <w:tab w:val="num" w:pos="360"/>
        </w:tabs>
      </w:pPr>
      <w:rPr>
        <w:rFonts w:cs="Times New Roman"/>
      </w:rPr>
    </w:lvl>
    <w:lvl w:ilvl="2" w:tplc="E3A0EDDC">
      <w:numFmt w:val="none"/>
      <w:lvlText w:val=""/>
      <w:lvlJc w:val="left"/>
      <w:pPr>
        <w:tabs>
          <w:tab w:val="num" w:pos="360"/>
        </w:tabs>
      </w:pPr>
      <w:rPr>
        <w:rFonts w:cs="Times New Roman"/>
      </w:rPr>
    </w:lvl>
    <w:lvl w:ilvl="3" w:tplc="D6B0DCD0">
      <w:numFmt w:val="none"/>
      <w:lvlText w:val=""/>
      <w:lvlJc w:val="left"/>
      <w:pPr>
        <w:tabs>
          <w:tab w:val="num" w:pos="360"/>
        </w:tabs>
      </w:pPr>
      <w:rPr>
        <w:rFonts w:cs="Times New Roman"/>
      </w:rPr>
    </w:lvl>
    <w:lvl w:ilvl="4" w:tplc="AA5E5D16">
      <w:numFmt w:val="none"/>
      <w:lvlText w:val=""/>
      <w:lvlJc w:val="left"/>
      <w:pPr>
        <w:tabs>
          <w:tab w:val="num" w:pos="360"/>
        </w:tabs>
      </w:pPr>
      <w:rPr>
        <w:rFonts w:cs="Times New Roman"/>
      </w:rPr>
    </w:lvl>
    <w:lvl w:ilvl="5" w:tplc="A58EBFEE">
      <w:numFmt w:val="none"/>
      <w:lvlText w:val=""/>
      <w:lvlJc w:val="left"/>
      <w:pPr>
        <w:tabs>
          <w:tab w:val="num" w:pos="360"/>
        </w:tabs>
      </w:pPr>
      <w:rPr>
        <w:rFonts w:cs="Times New Roman"/>
      </w:rPr>
    </w:lvl>
    <w:lvl w:ilvl="6" w:tplc="BF1AEE6C">
      <w:numFmt w:val="none"/>
      <w:lvlText w:val=""/>
      <w:lvlJc w:val="left"/>
      <w:pPr>
        <w:tabs>
          <w:tab w:val="num" w:pos="360"/>
        </w:tabs>
      </w:pPr>
      <w:rPr>
        <w:rFonts w:cs="Times New Roman"/>
      </w:rPr>
    </w:lvl>
    <w:lvl w:ilvl="7" w:tplc="65F8706A">
      <w:numFmt w:val="none"/>
      <w:lvlText w:val=""/>
      <w:lvlJc w:val="left"/>
      <w:pPr>
        <w:tabs>
          <w:tab w:val="num" w:pos="360"/>
        </w:tabs>
      </w:pPr>
      <w:rPr>
        <w:rFonts w:cs="Times New Roman"/>
      </w:rPr>
    </w:lvl>
    <w:lvl w:ilvl="8" w:tplc="2D126204">
      <w:numFmt w:val="none"/>
      <w:lvlText w:val=""/>
      <w:lvlJc w:val="left"/>
      <w:pPr>
        <w:tabs>
          <w:tab w:val="num" w:pos="360"/>
        </w:tabs>
      </w:pPr>
      <w:rPr>
        <w:rFonts w:cs="Times New Roman"/>
      </w:rPr>
    </w:lvl>
  </w:abstractNum>
  <w:abstractNum w:abstractNumId="35">
    <w:nsid w:val="60DC1430"/>
    <w:multiLevelType w:val="multilevel"/>
    <w:tmpl w:val="8AFC489E"/>
    <w:lvl w:ilvl="0">
      <w:numFmt w:val="none"/>
      <w:lvlText w:val=""/>
      <w:lvlJc w:val="left"/>
      <w:pPr>
        <w:tabs>
          <w:tab w:val="num" w:pos="360"/>
        </w:tabs>
      </w:pPr>
      <w:rPr>
        <w:rFonts w:cs="Times New Roman"/>
      </w:rPr>
    </w:lvl>
    <w:lvl w:ilvl="1">
      <w:numFmt w:val="none"/>
      <w:lvlText w:val=""/>
      <w:lvlJc w:val="left"/>
      <w:pPr>
        <w:tabs>
          <w:tab w:val="num" w:pos="360"/>
        </w:tabs>
      </w:pPr>
      <w:rPr>
        <w:rFonts w:cs="Times New Roman"/>
      </w:rPr>
    </w:lvl>
    <w:lvl w:ilvl="2">
      <w:numFmt w:val="none"/>
      <w:lvlText w:val=""/>
      <w:lvlJc w:val="left"/>
      <w:pPr>
        <w:tabs>
          <w:tab w:val="num" w:pos="360"/>
        </w:tabs>
      </w:pPr>
      <w:rPr>
        <w:rFonts w:cs="Times New Roman"/>
      </w:rPr>
    </w:lvl>
    <w:lvl w:ilvl="3">
      <w:numFmt w:val="none"/>
      <w:lvlText w:val=""/>
      <w:lvlJc w:val="left"/>
      <w:pPr>
        <w:tabs>
          <w:tab w:val="num" w:pos="360"/>
        </w:tabs>
      </w:pPr>
      <w:rPr>
        <w:rFonts w:cs="Times New Roman"/>
      </w:rPr>
    </w:lvl>
    <w:lvl w:ilvl="4">
      <w:numFmt w:val="none"/>
      <w:lvlText w:val=""/>
      <w:lvlJc w:val="left"/>
      <w:pPr>
        <w:tabs>
          <w:tab w:val="num" w:pos="360"/>
        </w:tabs>
      </w:pPr>
      <w:rPr>
        <w:rFonts w:cs="Times New Roman"/>
      </w:rPr>
    </w:lvl>
    <w:lvl w:ilvl="5">
      <w:numFmt w:val="none"/>
      <w:lvlText w:val=""/>
      <w:lvlJc w:val="left"/>
      <w:pPr>
        <w:tabs>
          <w:tab w:val="num" w:pos="360"/>
        </w:tabs>
      </w:pPr>
      <w:rPr>
        <w:rFonts w:cs="Times New Roman"/>
      </w:rPr>
    </w:lvl>
    <w:lvl w:ilvl="6">
      <w:numFmt w:val="none"/>
      <w:lvlText w:val=""/>
      <w:lvlJc w:val="left"/>
      <w:pPr>
        <w:tabs>
          <w:tab w:val="num" w:pos="360"/>
        </w:tabs>
      </w:pPr>
      <w:rPr>
        <w:rFonts w:cs="Times New Roman"/>
      </w:rPr>
    </w:lvl>
    <w:lvl w:ilvl="7">
      <w:numFmt w:val="none"/>
      <w:lvlText w:val=""/>
      <w:lvlJc w:val="left"/>
      <w:pPr>
        <w:tabs>
          <w:tab w:val="num" w:pos="360"/>
        </w:tabs>
      </w:pPr>
      <w:rPr>
        <w:rFonts w:cs="Times New Roman"/>
      </w:rPr>
    </w:lvl>
    <w:lvl w:ilvl="8">
      <w:numFmt w:val="none"/>
      <w:lvlText w:val=""/>
      <w:lvlJc w:val="left"/>
      <w:pPr>
        <w:tabs>
          <w:tab w:val="num" w:pos="360"/>
        </w:tabs>
      </w:pPr>
      <w:rPr>
        <w:rFonts w:cs="Times New Roman"/>
      </w:rPr>
    </w:lvl>
  </w:abstractNum>
  <w:abstractNum w:abstractNumId="36">
    <w:nsid w:val="62330B85"/>
    <w:multiLevelType w:val="hybridMultilevel"/>
    <w:tmpl w:val="53C8AE92"/>
    <w:lvl w:ilvl="0" w:tplc="B344B6BC">
      <w:numFmt w:val="none"/>
      <w:lvlText w:val=""/>
      <w:lvlJc w:val="left"/>
      <w:pPr>
        <w:tabs>
          <w:tab w:val="num" w:pos="360"/>
        </w:tabs>
      </w:pPr>
      <w:rPr>
        <w:rFonts w:cs="Times New Roman"/>
      </w:rPr>
    </w:lvl>
    <w:lvl w:ilvl="1" w:tplc="D794CA74">
      <w:numFmt w:val="none"/>
      <w:lvlText w:val=""/>
      <w:lvlJc w:val="left"/>
      <w:pPr>
        <w:tabs>
          <w:tab w:val="num" w:pos="360"/>
        </w:tabs>
      </w:pPr>
      <w:rPr>
        <w:rFonts w:cs="Times New Roman"/>
      </w:rPr>
    </w:lvl>
    <w:lvl w:ilvl="2" w:tplc="79425BE2">
      <w:start w:val="1"/>
      <w:numFmt w:val="bullet"/>
      <w:lvlText w:val="1"/>
      <w:lvlJc w:val="left"/>
      <w:pPr>
        <w:tabs>
          <w:tab w:val="num" w:pos="2377"/>
        </w:tabs>
        <w:ind w:left="2377" w:hanging="397"/>
      </w:pPr>
      <w:rPr>
        <w:rFonts w:ascii="Symbol" w:hAnsi="Symbol" w:hint="default"/>
        <w:color w:val="auto"/>
      </w:rPr>
    </w:lvl>
    <w:lvl w:ilvl="3" w:tplc="422297A0">
      <w:numFmt w:val="none"/>
      <w:lvlText w:val=""/>
      <w:lvlJc w:val="left"/>
      <w:pPr>
        <w:tabs>
          <w:tab w:val="num" w:pos="360"/>
        </w:tabs>
      </w:pPr>
      <w:rPr>
        <w:rFonts w:cs="Times New Roman"/>
      </w:rPr>
    </w:lvl>
    <w:lvl w:ilvl="4" w:tplc="60DE86D6">
      <w:numFmt w:val="none"/>
      <w:lvlText w:val=""/>
      <w:lvlJc w:val="left"/>
      <w:pPr>
        <w:tabs>
          <w:tab w:val="num" w:pos="360"/>
        </w:tabs>
      </w:pPr>
      <w:rPr>
        <w:rFonts w:cs="Times New Roman"/>
      </w:rPr>
    </w:lvl>
    <w:lvl w:ilvl="5" w:tplc="69B6F4D0">
      <w:numFmt w:val="none"/>
      <w:lvlText w:val=""/>
      <w:lvlJc w:val="left"/>
      <w:pPr>
        <w:tabs>
          <w:tab w:val="num" w:pos="360"/>
        </w:tabs>
      </w:pPr>
      <w:rPr>
        <w:rFonts w:cs="Times New Roman"/>
      </w:rPr>
    </w:lvl>
    <w:lvl w:ilvl="6" w:tplc="786AD778">
      <w:numFmt w:val="none"/>
      <w:lvlText w:val=""/>
      <w:lvlJc w:val="left"/>
      <w:pPr>
        <w:tabs>
          <w:tab w:val="num" w:pos="360"/>
        </w:tabs>
      </w:pPr>
      <w:rPr>
        <w:rFonts w:cs="Times New Roman"/>
      </w:rPr>
    </w:lvl>
    <w:lvl w:ilvl="7" w:tplc="9EC2F4DA">
      <w:numFmt w:val="none"/>
      <w:lvlText w:val=""/>
      <w:lvlJc w:val="left"/>
      <w:pPr>
        <w:tabs>
          <w:tab w:val="num" w:pos="360"/>
        </w:tabs>
      </w:pPr>
      <w:rPr>
        <w:rFonts w:cs="Times New Roman"/>
      </w:rPr>
    </w:lvl>
    <w:lvl w:ilvl="8" w:tplc="D602B18A">
      <w:numFmt w:val="none"/>
      <w:lvlText w:val=""/>
      <w:lvlJc w:val="left"/>
      <w:pPr>
        <w:tabs>
          <w:tab w:val="num" w:pos="360"/>
        </w:tabs>
      </w:pPr>
      <w:rPr>
        <w:rFonts w:cs="Times New Roman"/>
      </w:rPr>
    </w:lvl>
  </w:abstractNum>
  <w:abstractNum w:abstractNumId="37">
    <w:nsid w:val="66656D13"/>
    <w:multiLevelType w:val="multilevel"/>
    <w:tmpl w:val="A01CBCC8"/>
    <w:lvl w:ilvl="0">
      <w:numFmt w:val="none"/>
      <w:lvlText w:val=""/>
      <w:lvlJc w:val="left"/>
      <w:pPr>
        <w:tabs>
          <w:tab w:val="num" w:pos="360"/>
        </w:tabs>
      </w:pPr>
      <w:rPr>
        <w:rFonts w:cs="Times New Roman"/>
      </w:rPr>
    </w:lvl>
    <w:lvl w:ilvl="1">
      <w:numFmt w:val="none"/>
      <w:lvlText w:val=""/>
      <w:lvlJc w:val="left"/>
      <w:pPr>
        <w:tabs>
          <w:tab w:val="num" w:pos="360"/>
        </w:tabs>
      </w:pPr>
      <w:rPr>
        <w:rFonts w:cs="Times New Roman"/>
      </w:rPr>
    </w:lvl>
    <w:lvl w:ilvl="2">
      <w:numFmt w:val="none"/>
      <w:lvlText w:val=""/>
      <w:lvlJc w:val="left"/>
      <w:pPr>
        <w:tabs>
          <w:tab w:val="num" w:pos="360"/>
        </w:tabs>
      </w:pPr>
      <w:rPr>
        <w:rFonts w:cs="Times New Roman"/>
      </w:rPr>
    </w:lvl>
    <w:lvl w:ilvl="3">
      <w:numFmt w:val="none"/>
      <w:lvlText w:val=""/>
      <w:lvlJc w:val="left"/>
      <w:pPr>
        <w:tabs>
          <w:tab w:val="num" w:pos="360"/>
        </w:tabs>
      </w:pPr>
      <w:rPr>
        <w:rFonts w:cs="Times New Roman"/>
      </w:rPr>
    </w:lvl>
    <w:lvl w:ilvl="4">
      <w:numFmt w:val="none"/>
      <w:lvlText w:val=""/>
      <w:lvlJc w:val="left"/>
      <w:pPr>
        <w:tabs>
          <w:tab w:val="num" w:pos="360"/>
        </w:tabs>
      </w:pPr>
      <w:rPr>
        <w:rFonts w:cs="Times New Roman"/>
      </w:rPr>
    </w:lvl>
    <w:lvl w:ilvl="5">
      <w:numFmt w:val="none"/>
      <w:lvlText w:val=""/>
      <w:lvlJc w:val="left"/>
      <w:pPr>
        <w:tabs>
          <w:tab w:val="num" w:pos="360"/>
        </w:tabs>
      </w:pPr>
      <w:rPr>
        <w:rFonts w:cs="Times New Roman"/>
      </w:rPr>
    </w:lvl>
    <w:lvl w:ilvl="6">
      <w:numFmt w:val="none"/>
      <w:lvlText w:val=""/>
      <w:lvlJc w:val="left"/>
      <w:pPr>
        <w:tabs>
          <w:tab w:val="num" w:pos="360"/>
        </w:tabs>
      </w:pPr>
      <w:rPr>
        <w:rFonts w:cs="Times New Roman"/>
      </w:rPr>
    </w:lvl>
    <w:lvl w:ilvl="7">
      <w:numFmt w:val="none"/>
      <w:lvlText w:val=""/>
      <w:lvlJc w:val="left"/>
      <w:pPr>
        <w:tabs>
          <w:tab w:val="num" w:pos="360"/>
        </w:tabs>
      </w:pPr>
      <w:rPr>
        <w:rFonts w:cs="Times New Roman"/>
      </w:rPr>
    </w:lvl>
    <w:lvl w:ilvl="8">
      <w:numFmt w:val="none"/>
      <w:lvlText w:val=""/>
      <w:lvlJc w:val="left"/>
      <w:pPr>
        <w:tabs>
          <w:tab w:val="num" w:pos="360"/>
        </w:tabs>
      </w:pPr>
      <w:rPr>
        <w:rFonts w:cs="Times New Roman"/>
      </w:rPr>
    </w:lvl>
  </w:abstractNum>
  <w:abstractNum w:abstractNumId="38">
    <w:nsid w:val="694A0A0B"/>
    <w:multiLevelType w:val="hybridMultilevel"/>
    <w:tmpl w:val="AF2CA070"/>
    <w:lvl w:ilvl="0" w:tplc="AFB2DAFA">
      <w:start w:val="1"/>
      <w:numFmt w:val="bullet"/>
      <w:lvlText w:val=""/>
      <w:lvlJc w:val="left"/>
      <w:pPr>
        <w:ind w:left="720" w:hanging="360"/>
      </w:pPr>
      <w:rPr>
        <w:rFonts w:ascii="Symbol" w:hAnsi="Symbol" w:hint="default"/>
        <w:color w:val="auto"/>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9">
    <w:nsid w:val="6A5624C2"/>
    <w:multiLevelType w:val="hybridMultilevel"/>
    <w:tmpl w:val="CF9C0FEE"/>
    <w:lvl w:ilvl="0" w:tplc="8D0EE894">
      <w:numFmt w:val="none"/>
      <w:lvlText w:val=""/>
      <w:lvlJc w:val="left"/>
      <w:pPr>
        <w:tabs>
          <w:tab w:val="num" w:pos="360"/>
        </w:tabs>
      </w:pPr>
      <w:rPr>
        <w:rFonts w:cs="Times New Roman"/>
      </w:rPr>
    </w:lvl>
    <w:lvl w:ilvl="1" w:tplc="130CF018">
      <w:numFmt w:val="none"/>
      <w:lvlText w:val=""/>
      <w:lvlJc w:val="left"/>
      <w:pPr>
        <w:tabs>
          <w:tab w:val="num" w:pos="360"/>
        </w:tabs>
      </w:pPr>
      <w:rPr>
        <w:rFonts w:cs="Times New Roman"/>
      </w:rPr>
    </w:lvl>
    <w:lvl w:ilvl="2" w:tplc="71684572">
      <w:start w:val="1"/>
      <w:numFmt w:val="bullet"/>
      <w:lvlText w:val="1"/>
      <w:lvlJc w:val="left"/>
      <w:pPr>
        <w:tabs>
          <w:tab w:val="num" w:pos="2377"/>
        </w:tabs>
        <w:ind w:left="2377" w:hanging="397"/>
      </w:pPr>
      <w:rPr>
        <w:rFonts w:ascii="Symbol" w:hAnsi="Symbol" w:hint="default"/>
        <w:color w:val="auto"/>
      </w:rPr>
    </w:lvl>
    <w:lvl w:ilvl="3" w:tplc="79147A1A">
      <w:numFmt w:val="none"/>
      <w:lvlText w:val=""/>
      <w:lvlJc w:val="left"/>
      <w:pPr>
        <w:tabs>
          <w:tab w:val="num" w:pos="360"/>
        </w:tabs>
      </w:pPr>
      <w:rPr>
        <w:rFonts w:cs="Times New Roman"/>
      </w:rPr>
    </w:lvl>
    <w:lvl w:ilvl="4" w:tplc="A3A6A4AC">
      <w:numFmt w:val="none"/>
      <w:lvlText w:val=""/>
      <w:lvlJc w:val="left"/>
      <w:pPr>
        <w:tabs>
          <w:tab w:val="num" w:pos="360"/>
        </w:tabs>
      </w:pPr>
      <w:rPr>
        <w:rFonts w:cs="Times New Roman"/>
      </w:rPr>
    </w:lvl>
    <w:lvl w:ilvl="5" w:tplc="DDD85130">
      <w:numFmt w:val="none"/>
      <w:lvlText w:val=""/>
      <w:lvlJc w:val="left"/>
      <w:pPr>
        <w:tabs>
          <w:tab w:val="num" w:pos="360"/>
        </w:tabs>
      </w:pPr>
      <w:rPr>
        <w:rFonts w:cs="Times New Roman"/>
      </w:rPr>
    </w:lvl>
    <w:lvl w:ilvl="6" w:tplc="35E894FE">
      <w:numFmt w:val="none"/>
      <w:lvlText w:val=""/>
      <w:lvlJc w:val="left"/>
      <w:pPr>
        <w:tabs>
          <w:tab w:val="num" w:pos="360"/>
        </w:tabs>
      </w:pPr>
      <w:rPr>
        <w:rFonts w:cs="Times New Roman"/>
      </w:rPr>
    </w:lvl>
    <w:lvl w:ilvl="7" w:tplc="453EDE20">
      <w:numFmt w:val="none"/>
      <w:lvlText w:val=""/>
      <w:lvlJc w:val="left"/>
      <w:pPr>
        <w:tabs>
          <w:tab w:val="num" w:pos="360"/>
        </w:tabs>
      </w:pPr>
      <w:rPr>
        <w:rFonts w:cs="Times New Roman"/>
      </w:rPr>
    </w:lvl>
    <w:lvl w:ilvl="8" w:tplc="1C1E14AA">
      <w:numFmt w:val="none"/>
      <w:lvlText w:val=""/>
      <w:lvlJc w:val="left"/>
      <w:pPr>
        <w:tabs>
          <w:tab w:val="num" w:pos="360"/>
        </w:tabs>
      </w:pPr>
      <w:rPr>
        <w:rFonts w:cs="Times New Roman"/>
      </w:rPr>
    </w:lvl>
  </w:abstractNum>
  <w:abstractNum w:abstractNumId="40">
    <w:nsid w:val="6B0451F9"/>
    <w:multiLevelType w:val="multilevel"/>
    <w:tmpl w:val="0C9E566C"/>
    <w:lvl w:ilvl="0">
      <w:numFmt w:val="none"/>
      <w:lvlText w:val=""/>
      <w:lvlJc w:val="left"/>
      <w:pPr>
        <w:tabs>
          <w:tab w:val="num" w:pos="360"/>
        </w:tabs>
      </w:pPr>
      <w:rPr>
        <w:rFonts w:cs="Times New Roman"/>
      </w:rPr>
    </w:lvl>
    <w:lvl w:ilvl="1">
      <w:numFmt w:val="none"/>
      <w:lvlText w:val=""/>
      <w:lvlJc w:val="left"/>
      <w:pPr>
        <w:tabs>
          <w:tab w:val="num" w:pos="360"/>
        </w:tabs>
      </w:pPr>
      <w:rPr>
        <w:rFonts w:cs="Times New Roman"/>
      </w:rPr>
    </w:lvl>
    <w:lvl w:ilvl="2">
      <w:numFmt w:val="none"/>
      <w:lvlText w:val=""/>
      <w:lvlJc w:val="left"/>
      <w:pPr>
        <w:tabs>
          <w:tab w:val="num" w:pos="360"/>
        </w:tabs>
      </w:pPr>
      <w:rPr>
        <w:rFonts w:cs="Times New Roman"/>
      </w:rPr>
    </w:lvl>
    <w:lvl w:ilvl="3">
      <w:numFmt w:val="none"/>
      <w:lvlText w:val=""/>
      <w:lvlJc w:val="left"/>
      <w:pPr>
        <w:tabs>
          <w:tab w:val="num" w:pos="360"/>
        </w:tabs>
      </w:pPr>
      <w:rPr>
        <w:rFonts w:cs="Times New Roman"/>
      </w:rPr>
    </w:lvl>
    <w:lvl w:ilvl="4">
      <w:numFmt w:val="none"/>
      <w:lvlText w:val=""/>
      <w:lvlJc w:val="left"/>
      <w:pPr>
        <w:tabs>
          <w:tab w:val="num" w:pos="360"/>
        </w:tabs>
      </w:pPr>
      <w:rPr>
        <w:rFonts w:cs="Times New Roman"/>
      </w:rPr>
    </w:lvl>
    <w:lvl w:ilvl="5">
      <w:numFmt w:val="none"/>
      <w:lvlText w:val=""/>
      <w:lvlJc w:val="left"/>
      <w:pPr>
        <w:tabs>
          <w:tab w:val="num" w:pos="360"/>
        </w:tabs>
      </w:pPr>
      <w:rPr>
        <w:rFonts w:cs="Times New Roman"/>
      </w:rPr>
    </w:lvl>
    <w:lvl w:ilvl="6">
      <w:numFmt w:val="none"/>
      <w:lvlText w:val=""/>
      <w:lvlJc w:val="left"/>
      <w:pPr>
        <w:tabs>
          <w:tab w:val="num" w:pos="360"/>
        </w:tabs>
      </w:pPr>
      <w:rPr>
        <w:rFonts w:cs="Times New Roman"/>
      </w:rPr>
    </w:lvl>
    <w:lvl w:ilvl="7">
      <w:numFmt w:val="none"/>
      <w:lvlText w:val=""/>
      <w:lvlJc w:val="left"/>
      <w:pPr>
        <w:tabs>
          <w:tab w:val="num" w:pos="360"/>
        </w:tabs>
      </w:pPr>
      <w:rPr>
        <w:rFonts w:cs="Times New Roman"/>
      </w:rPr>
    </w:lvl>
    <w:lvl w:ilvl="8">
      <w:numFmt w:val="none"/>
      <w:lvlText w:val=""/>
      <w:lvlJc w:val="left"/>
      <w:pPr>
        <w:tabs>
          <w:tab w:val="num" w:pos="360"/>
        </w:tabs>
      </w:pPr>
      <w:rPr>
        <w:rFonts w:cs="Times New Roman"/>
      </w:rPr>
    </w:lvl>
  </w:abstractNum>
  <w:abstractNum w:abstractNumId="41">
    <w:nsid w:val="6E1B4870"/>
    <w:multiLevelType w:val="hybridMultilevel"/>
    <w:tmpl w:val="0688DD5E"/>
    <w:lvl w:ilvl="0" w:tplc="1AA0AF7A">
      <w:numFmt w:val="none"/>
      <w:lvlText w:val=""/>
      <w:lvlJc w:val="left"/>
      <w:pPr>
        <w:tabs>
          <w:tab w:val="num" w:pos="360"/>
        </w:tabs>
      </w:pPr>
      <w:rPr>
        <w:rFonts w:cs="Times New Roman"/>
      </w:rPr>
    </w:lvl>
    <w:lvl w:ilvl="1" w:tplc="8B3CDFBC">
      <w:numFmt w:val="none"/>
      <w:lvlText w:val=""/>
      <w:lvlJc w:val="left"/>
      <w:pPr>
        <w:tabs>
          <w:tab w:val="num" w:pos="360"/>
        </w:tabs>
      </w:pPr>
      <w:rPr>
        <w:rFonts w:cs="Times New Roman"/>
      </w:rPr>
    </w:lvl>
    <w:lvl w:ilvl="2" w:tplc="D94003BE">
      <w:numFmt w:val="none"/>
      <w:lvlText w:val=""/>
      <w:lvlJc w:val="left"/>
      <w:pPr>
        <w:tabs>
          <w:tab w:val="num" w:pos="360"/>
        </w:tabs>
      </w:pPr>
      <w:rPr>
        <w:rFonts w:cs="Times New Roman"/>
      </w:rPr>
    </w:lvl>
    <w:lvl w:ilvl="3" w:tplc="13CCB782">
      <w:numFmt w:val="none"/>
      <w:lvlText w:val=""/>
      <w:lvlJc w:val="left"/>
      <w:pPr>
        <w:tabs>
          <w:tab w:val="num" w:pos="360"/>
        </w:tabs>
      </w:pPr>
      <w:rPr>
        <w:rFonts w:cs="Times New Roman"/>
      </w:rPr>
    </w:lvl>
    <w:lvl w:ilvl="4" w:tplc="A5961BCA">
      <w:numFmt w:val="none"/>
      <w:lvlText w:val=""/>
      <w:lvlJc w:val="left"/>
      <w:pPr>
        <w:tabs>
          <w:tab w:val="num" w:pos="360"/>
        </w:tabs>
      </w:pPr>
      <w:rPr>
        <w:rFonts w:cs="Times New Roman"/>
      </w:rPr>
    </w:lvl>
    <w:lvl w:ilvl="5" w:tplc="80A837A2">
      <w:numFmt w:val="none"/>
      <w:lvlText w:val=""/>
      <w:lvlJc w:val="left"/>
      <w:pPr>
        <w:tabs>
          <w:tab w:val="num" w:pos="360"/>
        </w:tabs>
      </w:pPr>
      <w:rPr>
        <w:rFonts w:cs="Times New Roman"/>
      </w:rPr>
    </w:lvl>
    <w:lvl w:ilvl="6" w:tplc="8DD84106">
      <w:numFmt w:val="none"/>
      <w:lvlText w:val=""/>
      <w:lvlJc w:val="left"/>
      <w:pPr>
        <w:tabs>
          <w:tab w:val="num" w:pos="360"/>
        </w:tabs>
      </w:pPr>
      <w:rPr>
        <w:rFonts w:cs="Times New Roman"/>
      </w:rPr>
    </w:lvl>
    <w:lvl w:ilvl="7" w:tplc="11A412CA">
      <w:numFmt w:val="none"/>
      <w:lvlText w:val=""/>
      <w:lvlJc w:val="left"/>
      <w:pPr>
        <w:tabs>
          <w:tab w:val="num" w:pos="360"/>
        </w:tabs>
      </w:pPr>
      <w:rPr>
        <w:rFonts w:cs="Times New Roman"/>
      </w:rPr>
    </w:lvl>
    <w:lvl w:ilvl="8" w:tplc="0D0A99D2">
      <w:numFmt w:val="none"/>
      <w:lvlText w:val=""/>
      <w:lvlJc w:val="left"/>
      <w:pPr>
        <w:tabs>
          <w:tab w:val="num" w:pos="360"/>
        </w:tabs>
      </w:pPr>
      <w:rPr>
        <w:rFonts w:cs="Times New Roman"/>
      </w:rPr>
    </w:lvl>
  </w:abstractNum>
  <w:abstractNum w:abstractNumId="42">
    <w:nsid w:val="6E475BEE"/>
    <w:multiLevelType w:val="hybridMultilevel"/>
    <w:tmpl w:val="FB6CF74A"/>
    <w:lvl w:ilvl="0" w:tplc="14090001">
      <w:start w:val="1"/>
      <w:numFmt w:val="bullet"/>
      <w:lvlText w:val=""/>
      <w:lvlJc w:val="left"/>
      <w:pPr>
        <w:ind w:left="1496" w:hanging="360"/>
      </w:pPr>
      <w:rPr>
        <w:rFonts w:ascii="Symbol" w:hAnsi="Symbol" w:hint="default"/>
      </w:rPr>
    </w:lvl>
    <w:lvl w:ilvl="1" w:tplc="14090003" w:tentative="1">
      <w:start w:val="1"/>
      <w:numFmt w:val="bullet"/>
      <w:lvlText w:val="o"/>
      <w:lvlJc w:val="left"/>
      <w:pPr>
        <w:ind w:left="2216" w:hanging="360"/>
      </w:pPr>
      <w:rPr>
        <w:rFonts w:ascii="Courier New" w:hAnsi="Courier New" w:cs="Courier New" w:hint="default"/>
      </w:rPr>
    </w:lvl>
    <w:lvl w:ilvl="2" w:tplc="14090005" w:tentative="1">
      <w:start w:val="1"/>
      <w:numFmt w:val="bullet"/>
      <w:lvlText w:val=""/>
      <w:lvlJc w:val="left"/>
      <w:pPr>
        <w:ind w:left="2936" w:hanging="360"/>
      </w:pPr>
      <w:rPr>
        <w:rFonts w:ascii="Wingdings" w:hAnsi="Wingdings" w:hint="default"/>
      </w:rPr>
    </w:lvl>
    <w:lvl w:ilvl="3" w:tplc="14090001" w:tentative="1">
      <w:start w:val="1"/>
      <w:numFmt w:val="bullet"/>
      <w:lvlText w:val=""/>
      <w:lvlJc w:val="left"/>
      <w:pPr>
        <w:ind w:left="3656" w:hanging="360"/>
      </w:pPr>
      <w:rPr>
        <w:rFonts w:ascii="Symbol" w:hAnsi="Symbol" w:hint="default"/>
      </w:rPr>
    </w:lvl>
    <w:lvl w:ilvl="4" w:tplc="14090003" w:tentative="1">
      <w:start w:val="1"/>
      <w:numFmt w:val="bullet"/>
      <w:lvlText w:val="o"/>
      <w:lvlJc w:val="left"/>
      <w:pPr>
        <w:ind w:left="4376" w:hanging="360"/>
      </w:pPr>
      <w:rPr>
        <w:rFonts w:ascii="Courier New" w:hAnsi="Courier New" w:cs="Courier New" w:hint="default"/>
      </w:rPr>
    </w:lvl>
    <w:lvl w:ilvl="5" w:tplc="14090005" w:tentative="1">
      <w:start w:val="1"/>
      <w:numFmt w:val="bullet"/>
      <w:lvlText w:val=""/>
      <w:lvlJc w:val="left"/>
      <w:pPr>
        <w:ind w:left="5096" w:hanging="360"/>
      </w:pPr>
      <w:rPr>
        <w:rFonts w:ascii="Wingdings" w:hAnsi="Wingdings" w:hint="default"/>
      </w:rPr>
    </w:lvl>
    <w:lvl w:ilvl="6" w:tplc="14090001" w:tentative="1">
      <w:start w:val="1"/>
      <w:numFmt w:val="bullet"/>
      <w:lvlText w:val=""/>
      <w:lvlJc w:val="left"/>
      <w:pPr>
        <w:ind w:left="5816" w:hanging="360"/>
      </w:pPr>
      <w:rPr>
        <w:rFonts w:ascii="Symbol" w:hAnsi="Symbol" w:hint="default"/>
      </w:rPr>
    </w:lvl>
    <w:lvl w:ilvl="7" w:tplc="14090003" w:tentative="1">
      <w:start w:val="1"/>
      <w:numFmt w:val="bullet"/>
      <w:lvlText w:val="o"/>
      <w:lvlJc w:val="left"/>
      <w:pPr>
        <w:ind w:left="6536" w:hanging="360"/>
      </w:pPr>
      <w:rPr>
        <w:rFonts w:ascii="Courier New" w:hAnsi="Courier New" w:cs="Courier New" w:hint="default"/>
      </w:rPr>
    </w:lvl>
    <w:lvl w:ilvl="8" w:tplc="14090005" w:tentative="1">
      <w:start w:val="1"/>
      <w:numFmt w:val="bullet"/>
      <w:lvlText w:val=""/>
      <w:lvlJc w:val="left"/>
      <w:pPr>
        <w:ind w:left="7256" w:hanging="360"/>
      </w:pPr>
      <w:rPr>
        <w:rFonts w:ascii="Wingdings" w:hAnsi="Wingdings" w:hint="default"/>
      </w:rPr>
    </w:lvl>
  </w:abstractNum>
  <w:abstractNum w:abstractNumId="43">
    <w:nsid w:val="6FCB09C1"/>
    <w:multiLevelType w:val="hybridMultilevel"/>
    <w:tmpl w:val="B2702408"/>
    <w:lvl w:ilvl="0" w:tplc="08090001">
      <w:start w:val="1"/>
      <w:numFmt w:val="bullet"/>
      <w:lvlText w:val="1"/>
      <w:lvlJc w:val="left"/>
      <w:pPr>
        <w:tabs>
          <w:tab w:val="num" w:pos="1449"/>
        </w:tabs>
        <w:ind w:left="1449" w:hanging="360"/>
      </w:pPr>
      <w:rPr>
        <w:rFonts w:ascii="Symbol" w:hAnsi="Symbol" w:hint="default"/>
      </w:rPr>
    </w:lvl>
    <w:lvl w:ilvl="1" w:tplc="08090003" w:tentative="1">
      <w:start w:val="1"/>
      <w:numFmt w:val="bullet"/>
      <w:lvlText w:val="1o"/>
      <w:lvlJc w:val="left"/>
      <w:pPr>
        <w:tabs>
          <w:tab w:val="num" w:pos="2169"/>
        </w:tabs>
        <w:ind w:left="2169" w:hanging="360"/>
      </w:pPr>
      <w:rPr>
        <w:rFonts w:ascii="Courier New" w:hAnsi="Courier New" w:hint="default"/>
      </w:rPr>
    </w:lvl>
    <w:lvl w:ilvl="2" w:tplc="08090005" w:tentative="1">
      <w:start w:val="1"/>
      <w:numFmt w:val="bullet"/>
      <w:lvlText w:val="1"/>
      <w:lvlJc w:val="left"/>
      <w:pPr>
        <w:tabs>
          <w:tab w:val="num" w:pos="2889"/>
        </w:tabs>
        <w:ind w:left="2889" w:hanging="360"/>
      </w:pPr>
      <w:rPr>
        <w:rFonts w:ascii="Wingdings" w:hAnsi="Wingdings" w:hint="default"/>
      </w:rPr>
    </w:lvl>
    <w:lvl w:ilvl="3" w:tplc="08090001" w:tentative="1">
      <w:start w:val="1"/>
      <w:numFmt w:val="bullet"/>
      <w:lvlText w:val="1"/>
      <w:lvlJc w:val="left"/>
      <w:pPr>
        <w:tabs>
          <w:tab w:val="num" w:pos="3609"/>
        </w:tabs>
        <w:ind w:left="3609" w:hanging="360"/>
      </w:pPr>
      <w:rPr>
        <w:rFonts w:ascii="Symbol" w:hAnsi="Symbol" w:hint="default"/>
      </w:rPr>
    </w:lvl>
    <w:lvl w:ilvl="4" w:tplc="08090003" w:tentative="1">
      <w:start w:val="1"/>
      <w:numFmt w:val="bullet"/>
      <w:lvlText w:val="1o"/>
      <w:lvlJc w:val="left"/>
      <w:pPr>
        <w:tabs>
          <w:tab w:val="num" w:pos="4329"/>
        </w:tabs>
        <w:ind w:left="4329" w:hanging="360"/>
      </w:pPr>
      <w:rPr>
        <w:rFonts w:ascii="Courier New" w:hAnsi="Courier New" w:hint="default"/>
      </w:rPr>
    </w:lvl>
    <w:lvl w:ilvl="5" w:tplc="08090005" w:tentative="1">
      <w:start w:val="1"/>
      <w:numFmt w:val="bullet"/>
      <w:lvlText w:val="1"/>
      <w:lvlJc w:val="left"/>
      <w:pPr>
        <w:tabs>
          <w:tab w:val="num" w:pos="5049"/>
        </w:tabs>
        <w:ind w:left="5049" w:hanging="360"/>
      </w:pPr>
      <w:rPr>
        <w:rFonts w:ascii="Wingdings" w:hAnsi="Wingdings" w:hint="default"/>
      </w:rPr>
    </w:lvl>
    <w:lvl w:ilvl="6" w:tplc="08090001" w:tentative="1">
      <w:start w:val="1"/>
      <w:numFmt w:val="bullet"/>
      <w:lvlText w:val="1"/>
      <w:lvlJc w:val="left"/>
      <w:pPr>
        <w:tabs>
          <w:tab w:val="num" w:pos="5769"/>
        </w:tabs>
        <w:ind w:left="5769" w:hanging="360"/>
      </w:pPr>
      <w:rPr>
        <w:rFonts w:ascii="Symbol" w:hAnsi="Symbol" w:hint="default"/>
      </w:rPr>
    </w:lvl>
    <w:lvl w:ilvl="7" w:tplc="08090003" w:tentative="1">
      <w:start w:val="1"/>
      <w:numFmt w:val="bullet"/>
      <w:lvlText w:val="1o"/>
      <w:lvlJc w:val="left"/>
      <w:pPr>
        <w:tabs>
          <w:tab w:val="num" w:pos="6489"/>
        </w:tabs>
        <w:ind w:left="6489" w:hanging="360"/>
      </w:pPr>
      <w:rPr>
        <w:rFonts w:ascii="Courier New" w:hAnsi="Courier New" w:hint="default"/>
      </w:rPr>
    </w:lvl>
    <w:lvl w:ilvl="8" w:tplc="08090005" w:tentative="1">
      <w:start w:val="1"/>
      <w:numFmt w:val="bullet"/>
      <w:lvlText w:val="1"/>
      <w:lvlJc w:val="left"/>
      <w:pPr>
        <w:tabs>
          <w:tab w:val="num" w:pos="7209"/>
        </w:tabs>
        <w:ind w:left="7209" w:hanging="360"/>
      </w:pPr>
      <w:rPr>
        <w:rFonts w:ascii="Wingdings" w:hAnsi="Wingdings" w:hint="default"/>
      </w:rPr>
    </w:lvl>
  </w:abstractNum>
  <w:abstractNum w:abstractNumId="44">
    <w:nsid w:val="72EB6D43"/>
    <w:multiLevelType w:val="hybridMultilevel"/>
    <w:tmpl w:val="B5029F54"/>
    <w:lvl w:ilvl="0" w:tplc="DE9827F6">
      <w:numFmt w:val="none"/>
      <w:lvlText w:val=""/>
      <w:lvlJc w:val="left"/>
      <w:pPr>
        <w:tabs>
          <w:tab w:val="num" w:pos="360"/>
        </w:tabs>
      </w:pPr>
      <w:rPr>
        <w:rFonts w:cs="Times New Roman"/>
      </w:rPr>
    </w:lvl>
    <w:lvl w:ilvl="1" w:tplc="84D8B52E">
      <w:numFmt w:val="none"/>
      <w:lvlText w:val=""/>
      <w:lvlJc w:val="left"/>
      <w:pPr>
        <w:tabs>
          <w:tab w:val="num" w:pos="360"/>
        </w:tabs>
      </w:pPr>
      <w:rPr>
        <w:rFonts w:cs="Times New Roman"/>
      </w:rPr>
    </w:lvl>
    <w:lvl w:ilvl="2" w:tplc="1C86918A">
      <w:numFmt w:val="none"/>
      <w:lvlText w:val=""/>
      <w:lvlJc w:val="left"/>
      <w:pPr>
        <w:tabs>
          <w:tab w:val="num" w:pos="360"/>
        </w:tabs>
      </w:pPr>
      <w:rPr>
        <w:rFonts w:cs="Times New Roman"/>
      </w:rPr>
    </w:lvl>
    <w:lvl w:ilvl="3" w:tplc="F828A3FA">
      <w:numFmt w:val="none"/>
      <w:lvlText w:val=""/>
      <w:lvlJc w:val="left"/>
      <w:pPr>
        <w:tabs>
          <w:tab w:val="num" w:pos="360"/>
        </w:tabs>
      </w:pPr>
      <w:rPr>
        <w:rFonts w:cs="Times New Roman"/>
      </w:rPr>
    </w:lvl>
    <w:lvl w:ilvl="4" w:tplc="27DED26A">
      <w:numFmt w:val="none"/>
      <w:lvlText w:val=""/>
      <w:lvlJc w:val="left"/>
      <w:pPr>
        <w:tabs>
          <w:tab w:val="num" w:pos="360"/>
        </w:tabs>
      </w:pPr>
      <w:rPr>
        <w:rFonts w:cs="Times New Roman"/>
      </w:rPr>
    </w:lvl>
    <w:lvl w:ilvl="5" w:tplc="DF681518">
      <w:numFmt w:val="none"/>
      <w:lvlText w:val=""/>
      <w:lvlJc w:val="left"/>
      <w:pPr>
        <w:tabs>
          <w:tab w:val="num" w:pos="360"/>
        </w:tabs>
      </w:pPr>
      <w:rPr>
        <w:rFonts w:cs="Times New Roman"/>
      </w:rPr>
    </w:lvl>
    <w:lvl w:ilvl="6" w:tplc="A824FF4E">
      <w:numFmt w:val="none"/>
      <w:lvlText w:val=""/>
      <w:lvlJc w:val="left"/>
      <w:pPr>
        <w:tabs>
          <w:tab w:val="num" w:pos="360"/>
        </w:tabs>
      </w:pPr>
      <w:rPr>
        <w:rFonts w:cs="Times New Roman"/>
      </w:rPr>
    </w:lvl>
    <w:lvl w:ilvl="7" w:tplc="F03E22CE">
      <w:numFmt w:val="none"/>
      <w:lvlText w:val=""/>
      <w:lvlJc w:val="left"/>
      <w:pPr>
        <w:tabs>
          <w:tab w:val="num" w:pos="360"/>
        </w:tabs>
      </w:pPr>
      <w:rPr>
        <w:rFonts w:cs="Times New Roman"/>
      </w:rPr>
    </w:lvl>
    <w:lvl w:ilvl="8" w:tplc="B5AE71E4">
      <w:numFmt w:val="none"/>
      <w:lvlText w:val=""/>
      <w:lvlJc w:val="left"/>
      <w:pPr>
        <w:tabs>
          <w:tab w:val="num" w:pos="360"/>
        </w:tabs>
      </w:pPr>
      <w:rPr>
        <w:rFonts w:cs="Times New Roman"/>
      </w:rPr>
    </w:lvl>
  </w:abstractNum>
  <w:abstractNum w:abstractNumId="45">
    <w:nsid w:val="739D0CAA"/>
    <w:multiLevelType w:val="hybridMultilevel"/>
    <w:tmpl w:val="9F6C7EE8"/>
    <w:lvl w:ilvl="0" w:tplc="324E5716">
      <w:numFmt w:val="none"/>
      <w:lvlText w:val=""/>
      <w:lvlJc w:val="left"/>
      <w:pPr>
        <w:tabs>
          <w:tab w:val="num" w:pos="360"/>
        </w:tabs>
      </w:pPr>
      <w:rPr>
        <w:rFonts w:cs="Times New Roman"/>
      </w:rPr>
    </w:lvl>
    <w:lvl w:ilvl="1" w:tplc="81946B30">
      <w:numFmt w:val="none"/>
      <w:lvlText w:val=""/>
      <w:lvlJc w:val="left"/>
      <w:pPr>
        <w:tabs>
          <w:tab w:val="num" w:pos="360"/>
        </w:tabs>
      </w:pPr>
      <w:rPr>
        <w:rFonts w:cs="Times New Roman"/>
      </w:rPr>
    </w:lvl>
    <w:lvl w:ilvl="2" w:tplc="B2A0542E">
      <w:start w:val="1"/>
      <w:numFmt w:val="bullet"/>
      <w:lvlText w:val="1"/>
      <w:lvlJc w:val="left"/>
      <w:pPr>
        <w:tabs>
          <w:tab w:val="num" w:pos="2377"/>
        </w:tabs>
        <w:ind w:left="2377" w:hanging="397"/>
      </w:pPr>
      <w:rPr>
        <w:rFonts w:ascii="Symbol" w:hAnsi="Symbol" w:hint="default"/>
        <w:color w:val="auto"/>
      </w:rPr>
    </w:lvl>
    <w:lvl w:ilvl="3" w:tplc="E98C2430">
      <w:numFmt w:val="none"/>
      <w:lvlText w:val=""/>
      <w:lvlJc w:val="left"/>
      <w:pPr>
        <w:tabs>
          <w:tab w:val="num" w:pos="360"/>
        </w:tabs>
      </w:pPr>
      <w:rPr>
        <w:rFonts w:cs="Times New Roman"/>
      </w:rPr>
    </w:lvl>
    <w:lvl w:ilvl="4" w:tplc="C6DC7478">
      <w:numFmt w:val="none"/>
      <w:lvlText w:val=""/>
      <w:lvlJc w:val="left"/>
      <w:pPr>
        <w:tabs>
          <w:tab w:val="num" w:pos="360"/>
        </w:tabs>
      </w:pPr>
      <w:rPr>
        <w:rFonts w:cs="Times New Roman"/>
      </w:rPr>
    </w:lvl>
    <w:lvl w:ilvl="5" w:tplc="933E4FFA">
      <w:numFmt w:val="none"/>
      <w:lvlText w:val=""/>
      <w:lvlJc w:val="left"/>
      <w:pPr>
        <w:tabs>
          <w:tab w:val="num" w:pos="360"/>
        </w:tabs>
      </w:pPr>
      <w:rPr>
        <w:rFonts w:cs="Times New Roman"/>
      </w:rPr>
    </w:lvl>
    <w:lvl w:ilvl="6" w:tplc="B62A0CEE">
      <w:numFmt w:val="none"/>
      <w:lvlText w:val=""/>
      <w:lvlJc w:val="left"/>
      <w:pPr>
        <w:tabs>
          <w:tab w:val="num" w:pos="360"/>
        </w:tabs>
      </w:pPr>
      <w:rPr>
        <w:rFonts w:cs="Times New Roman"/>
      </w:rPr>
    </w:lvl>
    <w:lvl w:ilvl="7" w:tplc="80826146">
      <w:numFmt w:val="none"/>
      <w:lvlText w:val=""/>
      <w:lvlJc w:val="left"/>
      <w:pPr>
        <w:tabs>
          <w:tab w:val="num" w:pos="360"/>
        </w:tabs>
      </w:pPr>
      <w:rPr>
        <w:rFonts w:cs="Times New Roman"/>
      </w:rPr>
    </w:lvl>
    <w:lvl w:ilvl="8" w:tplc="547CB356">
      <w:numFmt w:val="none"/>
      <w:lvlText w:val=""/>
      <w:lvlJc w:val="left"/>
      <w:pPr>
        <w:tabs>
          <w:tab w:val="num" w:pos="360"/>
        </w:tabs>
      </w:pPr>
      <w:rPr>
        <w:rFonts w:cs="Times New Roman"/>
      </w:rPr>
    </w:lvl>
  </w:abstractNum>
  <w:abstractNum w:abstractNumId="46">
    <w:nsid w:val="75AD4A42"/>
    <w:multiLevelType w:val="hybridMultilevel"/>
    <w:tmpl w:val="2F009A50"/>
    <w:lvl w:ilvl="0" w:tplc="40D0EFC2">
      <w:start w:val="1"/>
      <w:numFmt w:val="bullet"/>
      <w:lvlText w:val="1"/>
      <w:lvlJc w:val="left"/>
      <w:pPr>
        <w:tabs>
          <w:tab w:val="num" w:pos="3247"/>
        </w:tabs>
        <w:ind w:left="3247" w:hanging="397"/>
      </w:pPr>
      <w:rPr>
        <w:rFonts w:ascii="Symbol" w:hAnsi="Symbol" w:hint="default"/>
        <w:color w:val="auto"/>
      </w:rPr>
    </w:lvl>
    <w:lvl w:ilvl="1" w:tplc="04090003">
      <w:start w:val="1"/>
      <w:numFmt w:val="bullet"/>
      <w:lvlText w:val="1o"/>
      <w:lvlJc w:val="left"/>
      <w:pPr>
        <w:tabs>
          <w:tab w:val="num" w:pos="1440"/>
        </w:tabs>
        <w:ind w:left="1440" w:hanging="360"/>
      </w:pPr>
      <w:rPr>
        <w:rFonts w:ascii="Courier New" w:hAnsi="Courier New" w:hint="default"/>
      </w:rPr>
    </w:lvl>
    <w:lvl w:ilvl="2" w:tplc="04090005" w:tentative="1">
      <w:start w:val="1"/>
      <w:numFmt w:val="bullet"/>
      <w:lvlText w:val="1"/>
      <w:lvlJc w:val="left"/>
      <w:pPr>
        <w:tabs>
          <w:tab w:val="num" w:pos="2160"/>
        </w:tabs>
        <w:ind w:left="2160" w:hanging="360"/>
      </w:pPr>
      <w:rPr>
        <w:rFonts w:ascii="Wingdings" w:hAnsi="Wingdings" w:hint="default"/>
      </w:rPr>
    </w:lvl>
    <w:lvl w:ilvl="3" w:tplc="04090001" w:tentative="1">
      <w:start w:val="1"/>
      <w:numFmt w:val="bullet"/>
      <w:lvlText w:val="1"/>
      <w:lvlJc w:val="left"/>
      <w:pPr>
        <w:tabs>
          <w:tab w:val="num" w:pos="2880"/>
        </w:tabs>
        <w:ind w:left="2880" w:hanging="360"/>
      </w:pPr>
      <w:rPr>
        <w:rFonts w:ascii="Symbol" w:hAnsi="Symbol" w:hint="default"/>
      </w:rPr>
    </w:lvl>
    <w:lvl w:ilvl="4" w:tplc="04090003" w:tentative="1">
      <w:start w:val="1"/>
      <w:numFmt w:val="bullet"/>
      <w:lvlText w:val="1o"/>
      <w:lvlJc w:val="left"/>
      <w:pPr>
        <w:tabs>
          <w:tab w:val="num" w:pos="3600"/>
        </w:tabs>
        <w:ind w:left="3600" w:hanging="360"/>
      </w:pPr>
      <w:rPr>
        <w:rFonts w:ascii="Courier New" w:hAnsi="Courier New" w:hint="default"/>
      </w:rPr>
    </w:lvl>
    <w:lvl w:ilvl="5" w:tplc="04090005" w:tentative="1">
      <w:start w:val="1"/>
      <w:numFmt w:val="bullet"/>
      <w:lvlText w:val="1"/>
      <w:lvlJc w:val="left"/>
      <w:pPr>
        <w:tabs>
          <w:tab w:val="num" w:pos="4320"/>
        </w:tabs>
        <w:ind w:left="4320" w:hanging="360"/>
      </w:pPr>
      <w:rPr>
        <w:rFonts w:ascii="Wingdings" w:hAnsi="Wingdings" w:hint="default"/>
      </w:rPr>
    </w:lvl>
    <w:lvl w:ilvl="6" w:tplc="04090001" w:tentative="1">
      <w:start w:val="1"/>
      <w:numFmt w:val="bullet"/>
      <w:lvlText w:val="1"/>
      <w:lvlJc w:val="left"/>
      <w:pPr>
        <w:tabs>
          <w:tab w:val="num" w:pos="5040"/>
        </w:tabs>
        <w:ind w:left="5040" w:hanging="360"/>
      </w:pPr>
      <w:rPr>
        <w:rFonts w:ascii="Symbol" w:hAnsi="Symbol" w:hint="default"/>
      </w:rPr>
    </w:lvl>
    <w:lvl w:ilvl="7" w:tplc="04090003" w:tentative="1">
      <w:start w:val="1"/>
      <w:numFmt w:val="bullet"/>
      <w:lvlText w:val="1o"/>
      <w:lvlJc w:val="left"/>
      <w:pPr>
        <w:tabs>
          <w:tab w:val="num" w:pos="5760"/>
        </w:tabs>
        <w:ind w:left="5760" w:hanging="360"/>
      </w:pPr>
      <w:rPr>
        <w:rFonts w:ascii="Courier New" w:hAnsi="Courier New" w:hint="default"/>
      </w:rPr>
    </w:lvl>
    <w:lvl w:ilvl="8" w:tplc="04090005" w:tentative="1">
      <w:start w:val="1"/>
      <w:numFmt w:val="bullet"/>
      <w:lvlText w:val="1"/>
      <w:lvlJc w:val="left"/>
      <w:pPr>
        <w:tabs>
          <w:tab w:val="num" w:pos="6480"/>
        </w:tabs>
        <w:ind w:left="6480" w:hanging="360"/>
      </w:pPr>
      <w:rPr>
        <w:rFonts w:ascii="Wingdings" w:hAnsi="Wingdings" w:hint="default"/>
      </w:rPr>
    </w:lvl>
  </w:abstractNum>
  <w:abstractNum w:abstractNumId="47">
    <w:nsid w:val="75C97FA3"/>
    <w:multiLevelType w:val="hybridMultilevel"/>
    <w:tmpl w:val="917E13C8"/>
    <w:lvl w:ilvl="0" w:tplc="3BEEA222">
      <w:numFmt w:val="none"/>
      <w:lvlText w:val=""/>
      <w:lvlJc w:val="left"/>
      <w:pPr>
        <w:tabs>
          <w:tab w:val="num" w:pos="360"/>
        </w:tabs>
      </w:pPr>
      <w:rPr>
        <w:rFonts w:cs="Times New Roman"/>
      </w:rPr>
    </w:lvl>
    <w:lvl w:ilvl="1" w:tplc="9EC2241A">
      <w:numFmt w:val="none"/>
      <w:lvlText w:val=""/>
      <w:lvlJc w:val="left"/>
      <w:pPr>
        <w:tabs>
          <w:tab w:val="num" w:pos="360"/>
        </w:tabs>
      </w:pPr>
      <w:rPr>
        <w:rFonts w:cs="Times New Roman"/>
      </w:rPr>
    </w:lvl>
    <w:lvl w:ilvl="2" w:tplc="7A1C137E">
      <w:numFmt w:val="none"/>
      <w:lvlText w:val=""/>
      <w:lvlJc w:val="left"/>
      <w:pPr>
        <w:tabs>
          <w:tab w:val="num" w:pos="360"/>
        </w:tabs>
      </w:pPr>
      <w:rPr>
        <w:rFonts w:cs="Times New Roman"/>
      </w:rPr>
    </w:lvl>
    <w:lvl w:ilvl="3" w:tplc="0EB80672">
      <w:numFmt w:val="none"/>
      <w:lvlText w:val=""/>
      <w:lvlJc w:val="left"/>
      <w:pPr>
        <w:tabs>
          <w:tab w:val="num" w:pos="360"/>
        </w:tabs>
      </w:pPr>
      <w:rPr>
        <w:rFonts w:cs="Times New Roman"/>
      </w:rPr>
    </w:lvl>
    <w:lvl w:ilvl="4" w:tplc="ABD204EC">
      <w:numFmt w:val="none"/>
      <w:lvlText w:val=""/>
      <w:lvlJc w:val="left"/>
      <w:pPr>
        <w:tabs>
          <w:tab w:val="num" w:pos="360"/>
        </w:tabs>
      </w:pPr>
      <w:rPr>
        <w:rFonts w:cs="Times New Roman"/>
      </w:rPr>
    </w:lvl>
    <w:lvl w:ilvl="5" w:tplc="3BFCA478">
      <w:numFmt w:val="none"/>
      <w:lvlText w:val=""/>
      <w:lvlJc w:val="left"/>
      <w:pPr>
        <w:tabs>
          <w:tab w:val="num" w:pos="360"/>
        </w:tabs>
      </w:pPr>
      <w:rPr>
        <w:rFonts w:cs="Times New Roman"/>
      </w:rPr>
    </w:lvl>
    <w:lvl w:ilvl="6" w:tplc="423C50CE">
      <w:numFmt w:val="none"/>
      <w:lvlText w:val=""/>
      <w:lvlJc w:val="left"/>
      <w:pPr>
        <w:tabs>
          <w:tab w:val="num" w:pos="360"/>
        </w:tabs>
      </w:pPr>
      <w:rPr>
        <w:rFonts w:cs="Times New Roman"/>
      </w:rPr>
    </w:lvl>
    <w:lvl w:ilvl="7" w:tplc="4A3E816E">
      <w:numFmt w:val="none"/>
      <w:lvlText w:val=""/>
      <w:lvlJc w:val="left"/>
      <w:pPr>
        <w:tabs>
          <w:tab w:val="num" w:pos="360"/>
        </w:tabs>
      </w:pPr>
      <w:rPr>
        <w:rFonts w:cs="Times New Roman"/>
      </w:rPr>
    </w:lvl>
    <w:lvl w:ilvl="8" w:tplc="CBD44200">
      <w:numFmt w:val="none"/>
      <w:lvlText w:val=""/>
      <w:lvlJc w:val="left"/>
      <w:pPr>
        <w:tabs>
          <w:tab w:val="num" w:pos="360"/>
        </w:tabs>
      </w:pPr>
      <w:rPr>
        <w:rFonts w:cs="Times New Roman"/>
      </w:rPr>
    </w:lvl>
  </w:abstractNum>
  <w:abstractNum w:abstractNumId="48">
    <w:nsid w:val="764577B0"/>
    <w:multiLevelType w:val="hybridMultilevel"/>
    <w:tmpl w:val="7DEE6FF4"/>
    <w:lvl w:ilvl="0" w:tplc="83E6A90E">
      <w:numFmt w:val="none"/>
      <w:lvlText w:val=""/>
      <w:lvlJc w:val="left"/>
      <w:pPr>
        <w:tabs>
          <w:tab w:val="num" w:pos="360"/>
        </w:tabs>
      </w:pPr>
      <w:rPr>
        <w:rFonts w:cs="Times New Roman"/>
      </w:rPr>
    </w:lvl>
    <w:lvl w:ilvl="1" w:tplc="1660E4B4">
      <w:numFmt w:val="none"/>
      <w:lvlText w:val=""/>
      <w:lvlJc w:val="left"/>
      <w:pPr>
        <w:tabs>
          <w:tab w:val="num" w:pos="360"/>
        </w:tabs>
      </w:pPr>
      <w:rPr>
        <w:rFonts w:cs="Times New Roman"/>
      </w:rPr>
    </w:lvl>
    <w:lvl w:ilvl="2" w:tplc="5470CEB2">
      <w:numFmt w:val="none"/>
      <w:lvlText w:val=""/>
      <w:lvlJc w:val="left"/>
      <w:pPr>
        <w:tabs>
          <w:tab w:val="num" w:pos="360"/>
        </w:tabs>
      </w:pPr>
      <w:rPr>
        <w:rFonts w:cs="Times New Roman"/>
      </w:rPr>
    </w:lvl>
    <w:lvl w:ilvl="3" w:tplc="0E8A2D14">
      <w:numFmt w:val="none"/>
      <w:lvlText w:val=""/>
      <w:lvlJc w:val="left"/>
      <w:pPr>
        <w:tabs>
          <w:tab w:val="num" w:pos="360"/>
        </w:tabs>
      </w:pPr>
      <w:rPr>
        <w:rFonts w:cs="Times New Roman"/>
      </w:rPr>
    </w:lvl>
    <w:lvl w:ilvl="4" w:tplc="E5EE7A50">
      <w:numFmt w:val="none"/>
      <w:lvlText w:val=""/>
      <w:lvlJc w:val="left"/>
      <w:pPr>
        <w:tabs>
          <w:tab w:val="num" w:pos="360"/>
        </w:tabs>
      </w:pPr>
      <w:rPr>
        <w:rFonts w:cs="Times New Roman"/>
      </w:rPr>
    </w:lvl>
    <w:lvl w:ilvl="5" w:tplc="F28C7B6A">
      <w:numFmt w:val="none"/>
      <w:lvlText w:val=""/>
      <w:lvlJc w:val="left"/>
      <w:pPr>
        <w:tabs>
          <w:tab w:val="num" w:pos="360"/>
        </w:tabs>
      </w:pPr>
      <w:rPr>
        <w:rFonts w:cs="Times New Roman"/>
      </w:rPr>
    </w:lvl>
    <w:lvl w:ilvl="6" w:tplc="F076A912">
      <w:numFmt w:val="none"/>
      <w:lvlText w:val=""/>
      <w:lvlJc w:val="left"/>
      <w:pPr>
        <w:tabs>
          <w:tab w:val="num" w:pos="360"/>
        </w:tabs>
      </w:pPr>
      <w:rPr>
        <w:rFonts w:cs="Times New Roman"/>
      </w:rPr>
    </w:lvl>
    <w:lvl w:ilvl="7" w:tplc="C4AC997E">
      <w:numFmt w:val="none"/>
      <w:lvlText w:val=""/>
      <w:lvlJc w:val="left"/>
      <w:pPr>
        <w:tabs>
          <w:tab w:val="num" w:pos="360"/>
        </w:tabs>
      </w:pPr>
      <w:rPr>
        <w:rFonts w:cs="Times New Roman"/>
      </w:rPr>
    </w:lvl>
    <w:lvl w:ilvl="8" w:tplc="F8AEF090">
      <w:numFmt w:val="none"/>
      <w:lvlText w:val=""/>
      <w:lvlJc w:val="left"/>
      <w:pPr>
        <w:tabs>
          <w:tab w:val="num" w:pos="360"/>
        </w:tabs>
      </w:pPr>
      <w:rPr>
        <w:rFonts w:cs="Times New Roman"/>
      </w:rPr>
    </w:lvl>
  </w:abstractNum>
  <w:abstractNum w:abstractNumId="49">
    <w:nsid w:val="77E71AB7"/>
    <w:multiLevelType w:val="multilevel"/>
    <w:tmpl w:val="44E0B03C"/>
    <w:lvl w:ilvl="0">
      <w:start w:val="6"/>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0">
    <w:nsid w:val="79C00AD1"/>
    <w:multiLevelType w:val="hybridMultilevel"/>
    <w:tmpl w:val="85186DEA"/>
    <w:lvl w:ilvl="0" w:tplc="3D344E02">
      <w:numFmt w:val="none"/>
      <w:lvlText w:val=""/>
      <w:lvlJc w:val="left"/>
      <w:pPr>
        <w:tabs>
          <w:tab w:val="num" w:pos="360"/>
        </w:tabs>
      </w:pPr>
      <w:rPr>
        <w:rFonts w:cs="Times New Roman"/>
      </w:rPr>
    </w:lvl>
    <w:lvl w:ilvl="1" w:tplc="FCAE591A">
      <w:numFmt w:val="none"/>
      <w:lvlText w:val=""/>
      <w:lvlJc w:val="left"/>
      <w:pPr>
        <w:tabs>
          <w:tab w:val="num" w:pos="360"/>
        </w:tabs>
      </w:pPr>
      <w:rPr>
        <w:rFonts w:cs="Times New Roman"/>
      </w:rPr>
    </w:lvl>
    <w:lvl w:ilvl="2" w:tplc="91948828">
      <w:numFmt w:val="none"/>
      <w:lvlText w:val=""/>
      <w:lvlJc w:val="left"/>
      <w:pPr>
        <w:tabs>
          <w:tab w:val="num" w:pos="360"/>
        </w:tabs>
      </w:pPr>
      <w:rPr>
        <w:rFonts w:cs="Times New Roman"/>
      </w:rPr>
    </w:lvl>
    <w:lvl w:ilvl="3" w:tplc="09A8D34E">
      <w:numFmt w:val="none"/>
      <w:lvlText w:val=""/>
      <w:lvlJc w:val="left"/>
      <w:pPr>
        <w:tabs>
          <w:tab w:val="num" w:pos="360"/>
        </w:tabs>
      </w:pPr>
      <w:rPr>
        <w:rFonts w:cs="Times New Roman"/>
      </w:rPr>
    </w:lvl>
    <w:lvl w:ilvl="4" w:tplc="E3E43370">
      <w:numFmt w:val="none"/>
      <w:lvlText w:val=""/>
      <w:lvlJc w:val="left"/>
      <w:pPr>
        <w:tabs>
          <w:tab w:val="num" w:pos="360"/>
        </w:tabs>
      </w:pPr>
      <w:rPr>
        <w:rFonts w:cs="Times New Roman"/>
      </w:rPr>
    </w:lvl>
    <w:lvl w:ilvl="5" w:tplc="E1169398">
      <w:numFmt w:val="none"/>
      <w:lvlText w:val=""/>
      <w:lvlJc w:val="left"/>
      <w:pPr>
        <w:tabs>
          <w:tab w:val="num" w:pos="360"/>
        </w:tabs>
      </w:pPr>
      <w:rPr>
        <w:rFonts w:cs="Times New Roman"/>
      </w:rPr>
    </w:lvl>
    <w:lvl w:ilvl="6" w:tplc="9C6073EE">
      <w:numFmt w:val="none"/>
      <w:lvlText w:val=""/>
      <w:lvlJc w:val="left"/>
      <w:pPr>
        <w:tabs>
          <w:tab w:val="num" w:pos="360"/>
        </w:tabs>
      </w:pPr>
      <w:rPr>
        <w:rFonts w:cs="Times New Roman"/>
      </w:rPr>
    </w:lvl>
    <w:lvl w:ilvl="7" w:tplc="F75AF10E">
      <w:numFmt w:val="none"/>
      <w:lvlText w:val=""/>
      <w:lvlJc w:val="left"/>
      <w:pPr>
        <w:tabs>
          <w:tab w:val="num" w:pos="360"/>
        </w:tabs>
      </w:pPr>
      <w:rPr>
        <w:rFonts w:cs="Times New Roman"/>
      </w:rPr>
    </w:lvl>
    <w:lvl w:ilvl="8" w:tplc="41722306">
      <w:numFmt w:val="none"/>
      <w:lvlText w:val=""/>
      <w:lvlJc w:val="left"/>
      <w:pPr>
        <w:tabs>
          <w:tab w:val="num" w:pos="360"/>
        </w:tabs>
      </w:pPr>
      <w:rPr>
        <w:rFonts w:cs="Times New Roman"/>
      </w:rPr>
    </w:lvl>
  </w:abstractNum>
  <w:abstractNum w:abstractNumId="51">
    <w:nsid w:val="7A375B2E"/>
    <w:multiLevelType w:val="hybridMultilevel"/>
    <w:tmpl w:val="06CE8DB8"/>
    <w:lvl w:ilvl="0" w:tplc="5798CEB4">
      <w:numFmt w:val="none"/>
      <w:lvlText w:val=""/>
      <w:lvlJc w:val="left"/>
      <w:pPr>
        <w:tabs>
          <w:tab w:val="num" w:pos="360"/>
        </w:tabs>
      </w:pPr>
      <w:rPr>
        <w:rFonts w:cs="Times New Roman"/>
      </w:rPr>
    </w:lvl>
    <w:lvl w:ilvl="1" w:tplc="5FD85EAE">
      <w:numFmt w:val="none"/>
      <w:lvlText w:val=""/>
      <w:lvlJc w:val="left"/>
      <w:pPr>
        <w:tabs>
          <w:tab w:val="num" w:pos="360"/>
        </w:tabs>
      </w:pPr>
      <w:rPr>
        <w:rFonts w:cs="Times New Roman"/>
      </w:rPr>
    </w:lvl>
    <w:lvl w:ilvl="2" w:tplc="95D8279E">
      <w:numFmt w:val="none"/>
      <w:lvlText w:val=""/>
      <w:lvlJc w:val="left"/>
      <w:pPr>
        <w:tabs>
          <w:tab w:val="num" w:pos="360"/>
        </w:tabs>
      </w:pPr>
      <w:rPr>
        <w:rFonts w:cs="Times New Roman"/>
      </w:rPr>
    </w:lvl>
    <w:lvl w:ilvl="3" w:tplc="4CE679F2">
      <w:numFmt w:val="none"/>
      <w:lvlText w:val=""/>
      <w:lvlJc w:val="left"/>
      <w:pPr>
        <w:tabs>
          <w:tab w:val="num" w:pos="360"/>
        </w:tabs>
      </w:pPr>
      <w:rPr>
        <w:rFonts w:cs="Times New Roman"/>
      </w:rPr>
    </w:lvl>
    <w:lvl w:ilvl="4" w:tplc="C576EC30">
      <w:numFmt w:val="none"/>
      <w:lvlText w:val=""/>
      <w:lvlJc w:val="left"/>
      <w:pPr>
        <w:tabs>
          <w:tab w:val="num" w:pos="360"/>
        </w:tabs>
      </w:pPr>
      <w:rPr>
        <w:rFonts w:cs="Times New Roman"/>
      </w:rPr>
    </w:lvl>
    <w:lvl w:ilvl="5" w:tplc="A53439B6">
      <w:numFmt w:val="none"/>
      <w:lvlText w:val=""/>
      <w:lvlJc w:val="left"/>
      <w:pPr>
        <w:tabs>
          <w:tab w:val="num" w:pos="360"/>
        </w:tabs>
      </w:pPr>
      <w:rPr>
        <w:rFonts w:cs="Times New Roman"/>
      </w:rPr>
    </w:lvl>
    <w:lvl w:ilvl="6" w:tplc="46C202A0">
      <w:numFmt w:val="none"/>
      <w:lvlText w:val=""/>
      <w:lvlJc w:val="left"/>
      <w:pPr>
        <w:tabs>
          <w:tab w:val="num" w:pos="360"/>
        </w:tabs>
      </w:pPr>
      <w:rPr>
        <w:rFonts w:cs="Times New Roman"/>
      </w:rPr>
    </w:lvl>
    <w:lvl w:ilvl="7" w:tplc="0D5E1732">
      <w:numFmt w:val="none"/>
      <w:lvlText w:val=""/>
      <w:lvlJc w:val="left"/>
      <w:pPr>
        <w:tabs>
          <w:tab w:val="num" w:pos="360"/>
        </w:tabs>
      </w:pPr>
      <w:rPr>
        <w:rFonts w:cs="Times New Roman"/>
      </w:rPr>
    </w:lvl>
    <w:lvl w:ilvl="8" w:tplc="3A02E80E">
      <w:numFmt w:val="none"/>
      <w:lvlText w:val=""/>
      <w:lvlJc w:val="left"/>
      <w:pPr>
        <w:tabs>
          <w:tab w:val="num" w:pos="360"/>
        </w:tabs>
      </w:pPr>
      <w:rPr>
        <w:rFonts w:cs="Times New Roman"/>
      </w:rPr>
    </w:lvl>
  </w:abstractNum>
  <w:abstractNum w:abstractNumId="52">
    <w:nsid w:val="7BC46BBA"/>
    <w:multiLevelType w:val="hybridMultilevel"/>
    <w:tmpl w:val="1E086AEC"/>
    <w:lvl w:ilvl="0" w:tplc="3BB01A86">
      <w:numFmt w:val="none"/>
      <w:lvlText w:val=""/>
      <w:lvlJc w:val="left"/>
      <w:pPr>
        <w:tabs>
          <w:tab w:val="num" w:pos="360"/>
        </w:tabs>
      </w:pPr>
      <w:rPr>
        <w:rFonts w:cs="Times New Roman"/>
      </w:rPr>
    </w:lvl>
    <w:lvl w:ilvl="1" w:tplc="FAB44CE2">
      <w:numFmt w:val="none"/>
      <w:lvlText w:val=""/>
      <w:lvlJc w:val="left"/>
      <w:pPr>
        <w:tabs>
          <w:tab w:val="num" w:pos="360"/>
        </w:tabs>
      </w:pPr>
      <w:rPr>
        <w:rFonts w:cs="Times New Roman"/>
      </w:rPr>
    </w:lvl>
    <w:lvl w:ilvl="2" w:tplc="DA9E9FE6">
      <w:numFmt w:val="none"/>
      <w:lvlText w:val=""/>
      <w:lvlJc w:val="left"/>
      <w:pPr>
        <w:tabs>
          <w:tab w:val="num" w:pos="360"/>
        </w:tabs>
      </w:pPr>
      <w:rPr>
        <w:rFonts w:cs="Times New Roman"/>
      </w:rPr>
    </w:lvl>
    <w:lvl w:ilvl="3" w:tplc="E92A74A4">
      <w:numFmt w:val="none"/>
      <w:lvlText w:val=""/>
      <w:lvlJc w:val="left"/>
      <w:pPr>
        <w:tabs>
          <w:tab w:val="num" w:pos="360"/>
        </w:tabs>
      </w:pPr>
      <w:rPr>
        <w:rFonts w:cs="Times New Roman"/>
      </w:rPr>
    </w:lvl>
    <w:lvl w:ilvl="4" w:tplc="5718880C">
      <w:numFmt w:val="none"/>
      <w:lvlText w:val=""/>
      <w:lvlJc w:val="left"/>
      <w:pPr>
        <w:tabs>
          <w:tab w:val="num" w:pos="360"/>
        </w:tabs>
      </w:pPr>
      <w:rPr>
        <w:rFonts w:cs="Times New Roman"/>
      </w:rPr>
    </w:lvl>
    <w:lvl w:ilvl="5" w:tplc="96CED53E">
      <w:numFmt w:val="none"/>
      <w:lvlText w:val=""/>
      <w:lvlJc w:val="left"/>
      <w:pPr>
        <w:tabs>
          <w:tab w:val="num" w:pos="360"/>
        </w:tabs>
      </w:pPr>
      <w:rPr>
        <w:rFonts w:cs="Times New Roman"/>
      </w:rPr>
    </w:lvl>
    <w:lvl w:ilvl="6" w:tplc="5E0A353E">
      <w:numFmt w:val="none"/>
      <w:lvlText w:val=""/>
      <w:lvlJc w:val="left"/>
      <w:pPr>
        <w:tabs>
          <w:tab w:val="num" w:pos="360"/>
        </w:tabs>
      </w:pPr>
      <w:rPr>
        <w:rFonts w:cs="Times New Roman"/>
      </w:rPr>
    </w:lvl>
    <w:lvl w:ilvl="7" w:tplc="17D81B4C">
      <w:numFmt w:val="none"/>
      <w:lvlText w:val=""/>
      <w:lvlJc w:val="left"/>
      <w:pPr>
        <w:tabs>
          <w:tab w:val="num" w:pos="360"/>
        </w:tabs>
      </w:pPr>
      <w:rPr>
        <w:rFonts w:cs="Times New Roman"/>
      </w:rPr>
    </w:lvl>
    <w:lvl w:ilvl="8" w:tplc="7F5442B8">
      <w:numFmt w:val="none"/>
      <w:lvlText w:val=""/>
      <w:lvlJc w:val="left"/>
      <w:pPr>
        <w:tabs>
          <w:tab w:val="num" w:pos="360"/>
        </w:tabs>
      </w:pPr>
      <w:rPr>
        <w:rFonts w:cs="Times New Roman"/>
      </w:rPr>
    </w:lvl>
  </w:abstractNum>
  <w:abstractNum w:abstractNumId="53">
    <w:nsid w:val="7DFD3167"/>
    <w:multiLevelType w:val="hybridMultilevel"/>
    <w:tmpl w:val="E84C53A8"/>
    <w:lvl w:ilvl="0" w:tplc="EF148136">
      <w:numFmt w:val="none"/>
      <w:lvlText w:val=""/>
      <w:lvlJc w:val="left"/>
      <w:pPr>
        <w:tabs>
          <w:tab w:val="num" w:pos="360"/>
        </w:tabs>
      </w:pPr>
      <w:rPr>
        <w:rFonts w:cs="Times New Roman"/>
      </w:rPr>
    </w:lvl>
    <w:lvl w:ilvl="1" w:tplc="8F20573E">
      <w:numFmt w:val="none"/>
      <w:lvlText w:val=""/>
      <w:lvlJc w:val="left"/>
      <w:pPr>
        <w:tabs>
          <w:tab w:val="num" w:pos="360"/>
        </w:tabs>
      </w:pPr>
      <w:rPr>
        <w:rFonts w:cs="Times New Roman"/>
      </w:rPr>
    </w:lvl>
    <w:lvl w:ilvl="2" w:tplc="3AB0BA4E">
      <w:numFmt w:val="none"/>
      <w:lvlText w:val=""/>
      <w:lvlJc w:val="left"/>
      <w:pPr>
        <w:tabs>
          <w:tab w:val="num" w:pos="360"/>
        </w:tabs>
      </w:pPr>
      <w:rPr>
        <w:rFonts w:cs="Times New Roman"/>
      </w:rPr>
    </w:lvl>
    <w:lvl w:ilvl="3" w:tplc="BD0E706A">
      <w:numFmt w:val="none"/>
      <w:lvlText w:val=""/>
      <w:lvlJc w:val="left"/>
      <w:pPr>
        <w:tabs>
          <w:tab w:val="num" w:pos="360"/>
        </w:tabs>
      </w:pPr>
      <w:rPr>
        <w:rFonts w:cs="Times New Roman"/>
      </w:rPr>
    </w:lvl>
    <w:lvl w:ilvl="4" w:tplc="EE4EACD2">
      <w:numFmt w:val="none"/>
      <w:lvlText w:val=""/>
      <w:lvlJc w:val="left"/>
      <w:pPr>
        <w:tabs>
          <w:tab w:val="num" w:pos="360"/>
        </w:tabs>
      </w:pPr>
      <w:rPr>
        <w:rFonts w:cs="Times New Roman"/>
      </w:rPr>
    </w:lvl>
    <w:lvl w:ilvl="5" w:tplc="A7366534">
      <w:numFmt w:val="none"/>
      <w:lvlText w:val=""/>
      <w:lvlJc w:val="left"/>
      <w:pPr>
        <w:tabs>
          <w:tab w:val="num" w:pos="360"/>
        </w:tabs>
      </w:pPr>
      <w:rPr>
        <w:rFonts w:cs="Times New Roman"/>
      </w:rPr>
    </w:lvl>
    <w:lvl w:ilvl="6" w:tplc="D424292A">
      <w:numFmt w:val="none"/>
      <w:lvlText w:val=""/>
      <w:lvlJc w:val="left"/>
      <w:pPr>
        <w:tabs>
          <w:tab w:val="num" w:pos="360"/>
        </w:tabs>
      </w:pPr>
      <w:rPr>
        <w:rFonts w:cs="Times New Roman"/>
      </w:rPr>
    </w:lvl>
    <w:lvl w:ilvl="7" w:tplc="87986536">
      <w:numFmt w:val="none"/>
      <w:lvlText w:val=""/>
      <w:lvlJc w:val="left"/>
      <w:pPr>
        <w:tabs>
          <w:tab w:val="num" w:pos="360"/>
        </w:tabs>
      </w:pPr>
      <w:rPr>
        <w:rFonts w:cs="Times New Roman"/>
      </w:rPr>
    </w:lvl>
    <w:lvl w:ilvl="8" w:tplc="561AB4AA">
      <w:numFmt w:val="none"/>
      <w:lvlText w:val=""/>
      <w:lvlJc w:val="left"/>
      <w:pPr>
        <w:tabs>
          <w:tab w:val="num" w:pos="360"/>
        </w:tabs>
      </w:pPr>
      <w:rPr>
        <w:rFonts w:cs="Times New Roman"/>
      </w:rPr>
    </w:lvl>
  </w:abstractNum>
  <w:abstractNum w:abstractNumId="54">
    <w:nsid w:val="7E427BD8"/>
    <w:multiLevelType w:val="hybridMultilevel"/>
    <w:tmpl w:val="27F0A69C"/>
    <w:lvl w:ilvl="0" w:tplc="40D0EFC2">
      <w:start w:val="1"/>
      <w:numFmt w:val="bullet"/>
      <w:lvlText w:val="1"/>
      <w:lvlJc w:val="left"/>
      <w:pPr>
        <w:tabs>
          <w:tab w:val="num" w:pos="3247"/>
        </w:tabs>
        <w:ind w:left="3247" w:hanging="397"/>
      </w:pPr>
      <w:rPr>
        <w:rFonts w:ascii="Symbol" w:hAnsi="Symbol" w:hint="default"/>
        <w:color w:val="auto"/>
      </w:rPr>
    </w:lvl>
    <w:lvl w:ilvl="1" w:tplc="04090003" w:tentative="1">
      <w:start w:val="1"/>
      <w:numFmt w:val="bullet"/>
      <w:lvlText w:val="1o"/>
      <w:lvlJc w:val="left"/>
      <w:pPr>
        <w:tabs>
          <w:tab w:val="num" w:pos="1440"/>
        </w:tabs>
        <w:ind w:left="1440" w:hanging="360"/>
      </w:pPr>
      <w:rPr>
        <w:rFonts w:ascii="Courier New" w:hAnsi="Courier New" w:hint="default"/>
      </w:rPr>
    </w:lvl>
    <w:lvl w:ilvl="2" w:tplc="04090005" w:tentative="1">
      <w:start w:val="1"/>
      <w:numFmt w:val="bullet"/>
      <w:lvlText w:val="1"/>
      <w:lvlJc w:val="left"/>
      <w:pPr>
        <w:tabs>
          <w:tab w:val="num" w:pos="2160"/>
        </w:tabs>
        <w:ind w:left="2160" w:hanging="360"/>
      </w:pPr>
      <w:rPr>
        <w:rFonts w:ascii="Wingdings" w:hAnsi="Wingdings" w:hint="default"/>
      </w:rPr>
    </w:lvl>
    <w:lvl w:ilvl="3" w:tplc="04090001" w:tentative="1">
      <w:start w:val="1"/>
      <w:numFmt w:val="bullet"/>
      <w:lvlText w:val="1"/>
      <w:lvlJc w:val="left"/>
      <w:pPr>
        <w:tabs>
          <w:tab w:val="num" w:pos="2880"/>
        </w:tabs>
        <w:ind w:left="2880" w:hanging="360"/>
      </w:pPr>
      <w:rPr>
        <w:rFonts w:ascii="Symbol" w:hAnsi="Symbol" w:hint="default"/>
      </w:rPr>
    </w:lvl>
    <w:lvl w:ilvl="4" w:tplc="04090003" w:tentative="1">
      <w:start w:val="1"/>
      <w:numFmt w:val="bullet"/>
      <w:lvlText w:val="1o"/>
      <w:lvlJc w:val="left"/>
      <w:pPr>
        <w:tabs>
          <w:tab w:val="num" w:pos="3600"/>
        </w:tabs>
        <w:ind w:left="3600" w:hanging="360"/>
      </w:pPr>
      <w:rPr>
        <w:rFonts w:ascii="Courier New" w:hAnsi="Courier New" w:hint="default"/>
      </w:rPr>
    </w:lvl>
    <w:lvl w:ilvl="5" w:tplc="04090005" w:tentative="1">
      <w:start w:val="1"/>
      <w:numFmt w:val="bullet"/>
      <w:lvlText w:val="1"/>
      <w:lvlJc w:val="left"/>
      <w:pPr>
        <w:tabs>
          <w:tab w:val="num" w:pos="4320"/>
        </w:tabs>
        <w:ind w:left="4320" w:hanging="360"/>
      </w:pPr>
      <w:rPr>
        <w:rFonts w:ascii="Wingdings" w:hAnsi="Wingdings" w:hint="default"/>
      </w:rPr>
    </w:lvl>
    <w:lvl w:ilvl="6" w:tplc="04090001" w:tentative="1">
      <w:start w:val="1"/>
      <w:numFmt w:val="bullet"/>
      <w:lvlText w:val="1"/>
      <w:lvlJc w:val="left"/>
      <w:pPr>
        <w:tabs>
          <w:tab w:val="num" w:pos="5040"/>
        </w:tabs>
        <w:ind w:left="5040" w:hanging="360"/>
      </w:pPr>
      <w:rPr>
        <w:rFonts w:ascii="Symbol" w:hAnsi="Symbol" w:hint="default"/>
      </w:rPr>
    </w:lvl>
    <w:lvl w:ilvl="7" w:tplc="04090003" w:tentative="1">
      <w:start w:val="1"/>
      <w:numFmt w:val="bullet"/>
      <w:lvlText w:val="1o"/>
      <w:lvlJc w:val="left"/>
      <w:pPr>
        <w:tabs>
          <w:tab w:val="num" w:pos="5760"/>
        </w:tabs>
        <w:ind w:left="5760" w:hanging="360"/>
      </w:pPr>
      <w:rPr>
        <w:rFonts w:ascii="Courier New" w:hAnsi="Courier New" w:hint="default"/>
      </w:rPr>
    </w:lvl>
    <w:lvl w:ilvl="8" w:tplc="04090005" w:tentative="1">
      <w:start w:val="1"/>
      <w:numFmt w:val="bullet"/>
      <w:lvlText w:val="1"/>
      <w:lvlJc w:val="left"/>
      <w:pPr>
        <w:tabs>
          <w:tab w:val="num" w:pos="6480"/>
        </w:tabs>
        <w:ind w:left="6480" w:hanging="360"/>
      </w:pPr>
      <w:rPr>
        <w:rFonts w:ascii="Wingdings" w:hAnsi="Wingdings" w:hint="default"/>
      </w:rPr>
    </w:lvl>
  </w:abstractNum>
  <w:num w:numId="1">
    <w:abstractNumId w:val="14"/>
  </w:num>
  <w:num w:numId="2">
    <w:abstractNumId w:val="25"/>
  </w:num>
  <w:num w:numId="3">
    <w:abstractNumId w:val="23"/>
  </w:num>
  <w:num w:numId="4">
    <w:abstractNumId w:val="19"/>
  </w:num>
  <w:num w:numId="5">
    <w:abstractNumId w:val="30"/>
  </w:num>
  <w:num w:numId="6">
    <w:abstractNumId w:val="47"/>
  </w:num>
  <w:num w:numId="7">
    <w:abstractNumId w:val="37"/>
  </w:num>
  <w:num w:numId="8">
    <w:abstractNumId w:val="18"/>
  </w:num>
  <w:num w:numId="9">
    <w:abstractNumId w:val="2"/>
  </w:num>
  <w:num w:numId="10">
    <w:abstractNumId w:val="7"/>
  </w:num>
  <w:num w:numId="11">
    <w:abstractNumId w:val="22"/>
  </w:num>
  <w:num w:numId="12">
    <w:abstractNumId w:val="1"/>
  </w:num>
  <w:num w:numId="13">
    <w:abstractNumId w:val="16"/>
  </w:num>
  <w:num w:numId="14">
    <w:abstractNumId w:val="39"/>
  </w:num>
  <w:num w:numId="15">
    <w:abstractNumId w:val="0"/>
  </w:num>
  <w:num w:numId="16">
    <w:abstractNumId w:val="45"/>
  </w:num>
  <w:num w:numId="17">
    <w:abstractNumId w:val="36"/>
  </w:num>
  <w:num w:numId="18">
    <w:abstractNumId w:val="32"/>
  </w:num>
  <w:num w:numId="19">
    <w:abstractNumId w:val="35"/>
  </w:num>
  <w:num w:numId="20">
    <w:abstractNumId w:val="15"/>
  </w:num>
  <w:num w:numId="21">
    <w:abstractNumId w:val="28"/>
  </w:num>
  <w:num w:numId="22">
    <w:abstractNumId w:val="10"/>
  </w:num>
  <w:num w:numId="23">
    <w:abstractNumId w:val="11"/>
  </w:num>
  <w:num w:numId="24">
    <w:abstractNumId w:val="46"/>
  </w:num>
  <w:num w:numId="25">
    <w:abstractNumId w:val="9"/>
  </w:num>
  <w:num w:numId="26">
    <w:abstractNumId w:val="21"/>
  </w:num>
  <w:num w:numId="27">
    <w:abstractNumId w:val="54"/>
  </w:num>
  <w:num w:numId="28">
    <w:abstractNumId w:val="4"/>
  </w:num>
  <w:num w:numId="29">
    <w:abstractNumId w:val="41"/>
  </w:num>
  <w:num w:numId="30">
    <w:abstractNumId w:val="40"/>
  </w:num>
  <w:num w:numId="31">
    <w:abstractNumId w:val="48"/>
  </w:num>
  <w:num w:numId="32">
    <w:abstractNumId w:val="51"/>
  </w:num>
  <w:num w:numId="33">
    <w:abstractNumId w:val="27"/>
  </w:num>
  <w:num w:numId="34">
    <w:abstractNumId w:val="52"/>
  </w:num>
  <w:num w:numId="35">
    <w:abstractNumId w:val="26"/>
  </w:num>
  <w:num w:numId="36">
    <w:abstractNumId w:val="53"/>
  </w:num>
  <w:num w:numId="37">
    <w:abstractNumId w:val="43"/>
  </w:num>
  <w:num w:numId="38">
    <w:abstractNumId w:val="5"/>
  </w:num>
  <w:num w:numId="39">
    <w:abstractNumId w:val="8"/>
  </w:num>
  <w:num w:numId="40">
    <w:abstractNumId w:val="12"/>
  </w:num>
  <w:num w:numId="41">
    <w:abstractNumId w:val="13"/>
  </w:num>
  <w:num w:numId="42">
    <w:abstractNumId w:val="50"/>
  </w:num>
  <w:num w:numId="43">
    <w:abstractNumId w:val="3"/>
  </w:num>
  <w:num w:numId="44">
    <w:abstractNumId w:val="44"/>
  </w:num>
  <w:num w:numId="45">
    <w:abstractNumId w:val="34"/>
  </w:num>
  <w:num w:numId="46">
    <w:abstractNumId w:val="6"/>
  </w:num>
  <w:num w:numId="47">
    <w:abstractNumId w:val="20"/>
  </w:num>
  <w:num w:numId="48">
    <w:abstractNumId w:val="17"/>
  </w:num>
  <w:num w:numId="49">
    <w:abstractNumId w:val="24"/>
  </w:num>
  <w:num w:numId="50">
    <w:abstractNumId w:val="31"/>
  </w:num>
  <w:num w:numId="51">
    <w:abstractNumId w:val="29"/>
  </w:num>
  <w:num w:numId="52">
    <w:abstractNumId w:val="49"/>
  </w:num>
  <w:num w:numId="53">
    <w:abstractNumId w:val="38"/>
  </w:num>
  <w:num w:numId="54">
    <w:abstractNumId w:val="42"/>
  </w:num>
  <w:num w:numId="55">
    <w:abstractNumId w:val="33"/>
  </w:num>
  <w:numIdMacAtCleanup w:val="52"/>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Kirsten Forrest">
    <w15:presenceInfo w15:providerId="AD" w15:userId="S-1-5-21-36134387-1724278254-262303683-4070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54FC"/>
    <w:rsid w:val="000045D2"/>
    <w:rsid w:val="00011269"/>
    <w:rsid w:val="00016DFC"/>
    <w:rsid w:val="00024BE1"/>
    <w:rsid w:val="00030E73"/>
    <w:rsid w:val="00035305"/>
    <w:rsid w:val="00064868"/>
    <w:rsid w:val="0006550D"/>
    <w:rsid w:val="000732A9"/>
    <w:rsid w:val="0008138C"/>
    <w:rsid w:val="00082758"/>
    <w:rsid w:val="000B2F36"/>
    <w:rsid w:val="000F2F24"/>
    <w:rsid w:val="000F7611"/>
    <w:rsid w:val="0011026E"/>
    <w:rsid w:val="0012062D"/>
    <w:rsid w:val="00121262"/>
    <w:rsid w:val="001260F1"/>
    <w:rsid w:val="00132EB6"/>
    <w:rsid w:val="001355D2"/>
    <w:rsid w:val="00142A63"/>
    <w:rsid w:val="0016703E"/>
    <w:rsid w:val="00170048"/>
    <w:rsid w:val="00180DE6"/>
    <w:rsid w:val="00184D6C"/>
    <w:rsid w:val="001853FE"/>
    <w:rsid w:val="0018623C"/>
    <w:rsid w:val="00193A06"/>
    <w:rsid w:val="001A3A93"/>
    <w:rsid w:val="001A422A"/>
    <w:rsid w:val="001A48F2"/>
    <w:rsid w:val="001B6362"/>
    <w:rsid w:val="001E29B4"/>
    <w:rsid w:val="001F3A91"/>
    <w:rsid w:val="00204AC4"/>
    <w:rsid w:val="002070A8"/>
    <w:rsid w:val="00243A5D"/>
    <w:rsid w:val="00252176"/>
    <w:rsid w:val="00252C22"/>
    <w:rsid w:val="0025574F"/>
    <w:rsid w:val="00276B34"/>
    <w:rsid w:val="002848BB"/>
    <w:rsid w:val="00285CB4"/>
    <w:rsid w:val="00291814"/>
    <w:rsid w:val="002A365B"/>
    <w:rsid w:val="002B05E4"/>
    <w:rsid w:val="002C64A9"/>
    <w:rsid w:val="00300413"/>
    <w:rsid w:val="0030397A"/>
    <w:rsid w:val="0030504C"/>
    <w:rsid w:val="0032000D"/>
    <w:rsid w:val="00351A4B"/>
    <w:rsid w:val="00356A0B"/>
    <w:rsid w:val="00362081"/>
    <w:rsid w:val="00364C0C"/>
    <w:rsid w:val="00375C2D"/>
    <w:rsid w:val="00381DF9"/>
    <w:rsid w:val="003A5713"/>
    <w:rsid w:val="003A5D1E"/>
    <w:rsid w:val="003D0EF1"/>
    <w:rsid w:val="003E3E13"/>
    <w:rsid w:val="003F07E5"/>
    <w:rsid w:val="0040243C"/>
    <w:rsid w:val="00404347"/>
    <w:rsid w:val="00404B67"/>
    <w:rsid w:val="00415ABA"/>
    <w:rsid w:val="00435DD0"/>
    <w:rsid w:val="00436F07"/>
    <w:rsid w:val="00442F8E"/>
    <w:rsid w:val="00457752"/>
    <w:rsid w:val="0046777A"/>
    <w:rsid w:val="0047482A"/>
    <w:rsid w:val="004A5C81"/>
    <w:rsid w:val="004B1081"/>
    <w:rsid w:val="004B3C85"/>
    <w:rsid w:val="004B7466"/>
    <w:rsid w:val="004C24F7"/>
    <w:rsid w:val="004D70C4"/>
    <w:rsid w:val="004D7651"/>
    <w:rsid w:val="004E4133"/>
    <w:rsid w:val="004E42A6"/>
    <w:rsid w:val="00501A66"/>
    <w:rsid w:val="005175DC"/>
    <w:rsid w:val="00522B40"/>
    <w:rsid w:val="00525A04"/>
    <w:rsid w:val="00544BF9"/>
    <w:rsid w:val="005676C6"/>
    <w:rsid w:val="00580065"/>
    <w:rsid w:val="00581449"/>
    <w:rsid w:val="005866BA"/>
    <w:rsid w:val="00593C77"/>
    <w:rsid w:val="00595113"/>
    <w:rsid w:val="005A3018"/>
    <w:rsid w:val="005A5AD3"/>
    <w:rsid w:val="005B1100"/>
    <w:rsid w:val="005D3F05"/>
    <w:rsid w:val="005D4E8F"/>
    <w:rsid w:val="005D669D"/>
    <w:rsid w:val="005E1FC9"/>
    <w:rsid w:val="005E4AF8"/>
    <w:rsid w:val="00666481"/>
    <w:rsid w:val="00680B7B"/>
    <w:rsid w:val="006A496D"/>
    <w:rsid w:val="006B1823"/>
    <w:rsid w:val="006C4833"/>
    <w:rsid w:val="006D1217"/>
    <w:rsid w:val="006D4840"/>
    <w:rsid w:val="00713264"/>
    <w:rsid w:val="00722B43"/>
    <w:rsid w:val="0072793E"/>
    <w:rsid w:val="007433D6"/>
    <w:rsid w:val="007457C8"/>
    <w:rsid w:val="00753E2C"/>
    <w:rsid w:val="007642E4"/>
    <w:rsid w:val="0076651D"/>
    <w:rsid w:val="00770A9F"/>
    <w:rsid w:val="00776F07"/>
    <w:rsid w:val="007770DF"/>
    <w:rsid w:val="00795EDD"/>
    <w:rsid w:val="007A367F"/>
    <w:rsid w:val="007A6066"/>
    <w:rsid w:val="007A6B47"/>
    <w:rsid w:val="007B0B6C"/>
    <w:rsid w:val="007D2B83"/>
    <w:rsid w:val="007D5756"/>
    <w:rsid w:val="007E1042"/>
    <w:rsid w:val="007F4F4A"/>
    <w:rsid w:val="007F56D5"/>
    <w:rsid w:val="0081053D"/>
    <w:rsid w:val="00826455"/>
    <w:rsid w:val="00830899"/>
    <w:rsid w:val="00831371"/>
    <w:rsid w:val="00841276"/>
    <w:rsid w:val="008444A3"/>
    <w:rsid w:val="00863FC5"/>
    <w:rsid w:val="00884F62"/>
    <w:rsid w:val="008869BB"/>
    <w:rsid w:val="0088735C"/>
    <w:rsid w:val="00894BEA"/>
    <w:rsid w:val="008B5435"/>
    <w:rsid w:val="008C4BA0"/>
    <w:rsid w:val="008C62B9"/>
    <w:rsid w:val="008C7A81"/>
    <w:rsid w:val="008D61B5"/>
    <w:rsid w:val="008E26A8"/>
    <w:rsid w:val="008F7153"/>
    <w:rsid w:val="00911213"/>
    <w:rsid w:val="00924344"/>
    <w:rsid w:val="00932E8C"/>
    <w:rsid w:val="0094688D"/>
    <w:rsid w:val="00946B92"/>
    <w:rsid w:val="009513F0"/>
    <w:rsid w:val="0095697D"/>
    <w:rsid w:val="00960BFE"/>
    <w:rsid w:val="00965308"/>
    <w:rsid w:val="009706C6"/>
    <w:rsid w:val="00977E7F"/>
    <w:rsid w:val="0098032A"/>
    <w:rsid w:val="00987913"/>
    <w:rsid w:val="00987A4A"/>
    <w:rsid w:val="00993D86"/>
    <w:rsid w:val="009C51DB"/>
    <w:rsid w:val="009E4EE5"/>
    <w:rsid w:val="00A107F3"/>
    <w:rsid w:val="00A24018"/>
    <w:rsid w:val="00A2695E"/>
    <w:rsid w:val="00A51639"/>
    <w:rsid w:val="00A723C2"/>
    <w:rsid w:val="00A84630"/>
    <w:rsid w:val="00A863CC"/>
    <w:rsid w:val="00A92ADA"/>
    <w:rsid w:val="00A9572D"/>
    <w:rsid w:val="00AA79BD"/>
    <w:rsid w:val="00AB51B7"/>
    <w:rsid w:val="00AD2275"/>
    <w:rsid w:val="00AE087D"/>
    <w:rsid w:val="00AF44DD"/>
    <w:rsid w:val="00B05C1C"/>
    <w:rsid w:val="00B13B86"/>
    <w:rsid w:val="00B165BC"/>
    <w:rsid w:val="00B264EB"/>
    <w:rsid w:val="00B354A8"/>
    <w:rsid w:val="00B50A97"/>
    <w:rsid w:val="00B53D00"/>
    <w:rsid w:val="00B6147B"/>
    <w:rsid w:val="00B73414"/>
    <w:rsid w:val="00B81D44"/>
    <w:rsid w:val="00B83F3A"/>
    <w:rsid w:val="00B87A3A"/>
    <w:rsid w:val="00B92E04"/>
    <w:rsid w:val="00BA588F"/>
    <w:rsid w:val="00BB0D1A"/>
    <w:rsid w:val="00BD0129"/>
    <w:rsid w:val="00BE43BC"/>
    <w:rsid w:val="00BE5262"/>
    <w:rsid w:val="00BE7B2D"/>
    <w:rsid w:val="00BF0FB3"/>
    <w:rsid w:val="00BF3980"/>
    <w:rsid w:val="00BF6505"/>
    <w:rsid w:val="00C06097"/>
    <w:rsid w:val="00C0708F"/>
    <w:rsid w:val="00C163E2"/>
    <w:rsid w:val="00C24337"/>
    <w:rsid w:val="00C32293"/>
    <w:rsid w:val="00C33B1E"/>
    <w:rsid w:val="00C374A0"/>
    <w:rsid w:val="00C53071"/>
    <w:rsid w:val="00C54E16"/>
    <w:rsid w:val="00C62151"/>
    <w:rsid w:val="00C72719"/>
    <w:rsid w:val="00C82453"/>
    <w:rsid w:val="00C91F3F"/>
    <w:rsid w:val="00CA7E7E"/>
    <w:rsid w:val="00CC0EFC"/>
    <w:rsid w:val="00CE4495"/>
    <w:rsid w:val="00CE598C"/>
    <w:rsid w:val="00CF4308"/>
    <w:rsid w:val="00D03031"/>
    <w:rsid w:val="00D04C0E"/>
    <w:rsid w:val="00D11BE7"/>
    <w:rsid w:val="00D12113"/>
    <w:rsid w:val="00D154FC"/>
    <w:rsid w:val="00D3417F"/>
    <w:rsid w:val="00D35FE6"/>
    <w:rsid w:val="00D37B67"/>
    <w:rsid w:val="00D41692"/>
    <w:rsid w:val="00D449BE"/>
    <w:rsid w:val="00D52DCE"/>
    <w:rsid w:val="00D62F79"/>
    <w:rsid w:val="00D80C93"/>
    <w:rsid w:val="00D91230"/>
    <w:rsid w:val="00DA3608"/>
    <w:rsid w:val="00DA6C59"/>
    <w:rsid w:val="00DB032B"/>
    <w:rsid w:val="00DC35A3"/>
    <w:rsid w:val="00DC62A5"/>
    <w:rsid w:val="00DD1BA0"/>
    <w:rsid w:val="00DE13CD"/>
    <w:rsid w:val="00DF76E6"/>
    <w:rsid w:val="00E07948"/>
    <w:rsid w:val="00E20390"/>
    <w:rsid w:val="00E24E77"/>
    <w:rsid w:val="00E25268"/>
    <w:rsid w:val="00E25883"/>
    <w:rsid w:val="00E42604"/>
    <w:rsid w:val="00E52794"/>
    <w:rsid w:val="00E739D2"/>
    <w:rsid w:val="00E7725C"/>
    <w:rsid w:val="00EA6A1B"/>
    <w:rsid w:val="00EC068C"/>
    <w:rsid w:val="00EC3BAD"/>
    <w:rsid w:val="00EC6C49"/>
    <w:rsid w:val="00ED436B"/>
    <w:rsid w:val="00F13304"/>
    <w:rsid w:val="00F16C1C"/>
    <w:rsid w:val="00F2399F"/>
    <w:rsid w:val="00F346D4"/>
    <w:rsid w:val="00F355D4"/>
    <w:rsid w:val="00F70B2D"/>
    <w:rsid w:val="00F77171"/>
    <w:rsid w:val="00F82B8D"/>
    <w:rsid w:val="00F87D16"/>
    <w:rsid w:val="00F9451C"/>
    <w:rsid w:val="00F945B4"/>
    <w:rsid w:val="00FA7539"/>
    <w:rsid w:val="00FB426B"/>
    <w:rsid w:val="00FC43BD"/>
    <w:rsid w:val="00FC6AB2"/>
    <w:rsid w:val="00FD1CC0"/>
    <w:rsid w:val="00FD2875"/>
    <w:rsid w:val="00FD2B1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69EF244"/>
  <w14:defaultImageDpi w14:val="0"/>
  <w15:docId w15:val="{F1FE6A0E-018D-4B36-A7FB-6DB4B737ED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Arial" w:hAnsi="Arial"/>
      <w:sz w:val="22"/>
      <w:lang w:val="en-GB" w:eastAsia="en-US"/>
    </w:rPr>
  </w:style>
  <w:style w:type="paragraph" w:styleId="Heading1">
    <w:name w:val="heading 1"/>
    <w:basedOn w:val="Normal"/>
    <w:next w:val="Normal"/>
    <w:link w:val="Heading1Char"/>
    <w:autoRedefine/>
    <w:uiPriority w:val="9"/>
    <w:qFormat/>
    <w:rsid w:val="00987913"/>
    <w:pPr>
      <w:keepNext/>
      <w:tabs>
        <w:tab w:val="left" w:pos="797"/>
      </w:tabs>
      <w:spacing w:after="120"/>
      <w:ind w:right="61"/>
      <w:outlineLvl w:val="0"/>
    </w:pPr>
    <w:rPr>
      <w:b/>
      <w:i/>
      <w:sz w:val="48"/>
      <w:szCs w:val="48"/>
      <w:lang w:val="en-NZ"/>
    </w:rPr>
  </w:style>
  <w:style w:type="paragraph" w:styleId="Heading2">
    <w:name w:val="heading 2"/>
    <w:basedOn w:val="Normal"/>
    <w:next w:val="Normal"/>
    <w:link w:val="Heading2Char"/>
    <w:uiPriority w:val="9"/>
    <w:qFormat/>
    <w:pPr>
      <w:keepNext/>
      <w:spacing w:before="240" w:after="60"/>
      <w:outlineLvl w:val="1"/>
    </w:pPr>
    <w:rPr>
      <w:rFonts w:cs="Arial"/>
      <w:b/>
      <w:bCs/>
      <w:i/>
      <w:iCs/>
      <w:sz w:val="36"/>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Theme="majorHAnsi" w:eastAsiaTheme="majorEastAsia" w:hAnsiTheme="majorHAnsi" w:cs="Times New Roman"/>
      <w:b/>
      <w:bCs/>
      <w:kern w:val="32"/>
      <w:sz w:val="32"/>
      <w:szCs w:val="32"/>
      <w:lang w:val="x-none" w:eastAsia="en-US"/>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lang w:val="x-none" w:eastAsia="en-US"/>
    </w:rPr>
  </w:style>
  <w:style w:type="paragraph" w:styleId="Header">
    <w:name w:val="header"/>
    <w:basedOn w:val="Normal"/>
    <w:link w:val="HeaderChar"/>
    <w:uiPriority w:val="99"/>
    <w:pPr>
      <w:tabs>
        <w:tab w:val="center" w:pos="4153"/>
        <w:tab w:val="right" w:pos="8306"/>
      </w:tabs>
    </w:pPr>
  </w:style>
  <w:style w:type="character" w:customStyle="1" w:styleId="HeaderChar">
    <w:name w:val="Header Char"/>
    <w:basedOn w:val="DefaultParagraphFont"/>
    <w:link w:val="Header"/>
    <w:uiPriority w:val="99"/>
    <w:semiHidden/>
    <w:locked/>
    <w:rPr>
      <w:rFonts w:ascii="Arial" w:hAnsi="Arial" w:cs="Times New Roman"/>
      <w:sz w:val="22"/>
      <w:lang w:val="x-none" w:eastAsia="en-US"/>
    </w:rPr>
  </w:style>
  <w:style w:type="paragraph" w:styleId="Footer">
    <w:name w:val="footer"/>
    <w:basedOn w:val="Normal"/>
    <w:link w:val="FooterChar"/>
    <w:uiPriority w:val="99"/>
    <w:pPr>
      <w:tabs>
        <w:tab w:val="center" w:pos="4153"/>
        <w:tab w:val="right" w:pos="8306"/>
      </w:tabs>
    </w:pPr>
  </w:style>
  <w:style w:type="character" w:customStyle="1" w:styleId="FooterChar">
    <w:name w:val="Footer Char"/>
    <w:basedOn w:val="DefaultParagraphFont"/>
    <w:link w:val="Footer"/>
    <w:uiPriority w:val="99"/>
    <w:semiHidden/>
    <w:locked/>
    <w:rPr>
      <w:rFonts w:ascii="Arial" w:hAnsi="Arial" w:cs="Times New Roman"/>
      <w:sz w:val="22"/>
      <w:lang w:val="x-none" w:eastAsia="en-US"/>
    </w:rPr>
  </w:style>
  <w:style w:type="table" w:styleId="TableGrid">
    <w:name w:val="Table Grid"/>
    <w:basedOn w:val="TableNormal"/>
    <w:uiPriority w:val="59"/>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iPriority w:val="99"/>
    <w:rPr>
      <w:rFonts w:cs="Times New Roman"/>
    </w:rPr>
  </w:style>
  <w:style w:type="paragraph" w:styleId="DocumentMap">
    <w:name w:val="Document Map"/>
    <w:basedOn w:val="Normal"/>
    <w:link w:val="DocumentMapChar"/>
    <w:uiPriority w:val="99"/>
    <w:semiHidden/>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Pr>
      <w:rFonts w:ascii="Tahoma" w:hAnsi="Tahoma" w:cs="Tahoma"/>
      <w:sz w:val="16"/>
      <w:szCs w:val="16"/>
      <w:lang w:val="x-none" w:eastAsia="en-US"/>
    </w:rPr>
  </w:style>
  <w:style w:type="character" w:styleId="CommentReference">
    <w:name w:val="annotation reference"/>
    <w:basedOn w:val="DefaultParagraphFont"/>
    <w:uiPriority w:val="99"/>
    <w:rsid w:val="00D12113"/>
    <w:rPr>
      <w:rFonts w:cs="Times New Roman"/>
      <w:sz w:val="16"/>
      <w:szCs w:val="16"/>
    </w:rPr>
  </w:style>
  <w:style w:type="paragraph" w:styleId="CommentText">
    <w:name w:val="annotation text"/>
    <w:basedOn w:val="Normal"/>
    <w:link w:val="CommentTextChar"/>
    <w:uiPriority w:val="99"/>
    <w:rsid w:val="00D12113"/>
    <w:rPr>
      <w:sz w:val="20"/>
    </w:rPr>
  </w:style>
  <w:style w:type="character" w:customStyle="1" w:styleId="CommentTextChar">
    <w:name w:val="Comment Text Char"/>
    <w:basedOn w:val="DefaultParagraphFont"/>
    <w:link w:val="CommentText"/>
    <w:uiPriority w:val="99"/>
    <w:locked/>
    <w:rsid w:val="00D12113"/>
    <w:rPr>
      <w:rFonts w:ascii="Arial" w:hAnsi="Arial" w:cs="Times New Roman"/>
      <w:lang w:val="en-GB" w:eastAsia="en-US"/>
    </w:rPr>
  </w:style>
  <w:style w:type="paragraph" w:styleId="CommentSubject">
    <w:name w:val="annotation subject"/>
    <w:basedOn w:val="CommentText"/>
    <w:next w:val="CommentText"/>
    <w:link w:val="CommentSubjectChar"/>
    <w:uiPriority w:val="99"/>
    <w:rsid w:val="00D12113"/>
    <w:rPr>
      <w:b/>
      <w:bCs/>
    </w:rPr>
  </w:style>
  <w:style w:type="character" w:customStyle="1" w:styleId="CommentSubjectChar">
    <w:name w:val="Comment Subject Char"/>
    <w:basedOn w:val="CommentTextChar"/>
    <w:link w:val="CommentSubject"/>
    <w:uiPriority w:val="99"/>
    <w:locked/>
    <w:rsid w:val="00D12113"/>
    <w:rPr>
      <w:rFonts w:ascii="Arial" w:hAnsi="Arial" w:cs="Times New Roman"/>
      <w:b/>
      <w:bCs/>
      <w:lang w:val="en-GB" w:eastAsia="en-US"/>
    </w:rPr>
  </w:style>
  <w:style w:type="paragraph" w:styleId="BalloonText">
    <w:name w:val="Balloon Text"/>
    <w:basedOn w:val="Normal"/>
    <w:link w:val="BalloonTextChar"/>
    <w:uiPriority w:val="99"/>
    <w:rsid w:val="00D12113"/>
    <w:rPr>
      <w:rFonts w:ascii="Tahoma" w:hAnsi="Tahoma" w:cs="Tahoma"/>
      <w:sz w:val="16"/>
      <w:szCs w:val="16"/>
    </w:rPr>
  </w:style>
  <w:style w:type="character" w:customStyle="1" w:styleId="BalloonTextChar">
    <w:name w:val="Balloon Text Char"/>
    <w:basedOn w:val="DefaultParagraphFont"/>
    <w:link w:val="BalloonText"/>
    <w:uiPriority w:val="99"/>
    <w:locked/>
    <w:rsid w:val="00D12113"/>
    <w:rPr>
      <w:rFonts w:ascii="Tahoma" w:hAnsi="Tahoma" w:cs="Tahoma"/>
      <w:sz w:val="16"/>
      <w:szCs w:val="16"/>
      <w:lang w:val="en-GB" w:eastAsia="en-US"/>
    </w:rPr>
  </w:style>
  <w:style w:type="paragraph" w:styleId="ListParagraph">
    <w:name w:val="List Paragraph"/>
    <w:basedOn w:val="Normal"/>
    <w:uiPriority w:val="99"/>
    <w:qFormat/>
    <w:rsid w:val="00CA7E7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oter" Target="footer1.xml"/><Relationship Id="rId12" Type="http://schemas.microsoft.com/office/2011/relationships/people" Target="peop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21</Pages>
  <Words>6543</Words>
  <Characters>34787</Characters>
  <Application>Microsoft Office Word</Application>
  <DocSecurity>0</DocSecurity>
  <Lines>289</Lines>
  <Paragraphs>82</Paragraphs>
  <ScaleCrop>false</ScaleCrop>
  <HeadingPairs>
    <vt:vector size="2" baseType="variant">
      <vt:variant>
        <vt:lpstr>Title</vt:lpstr>
      </vt:variant>
      <vt:variant>
        <vt:i4>1</vt:i4>
      </vt:variant>
    </vt:vector>
  </HeadingPairs>
  <TitlesOfParts>
    <vt:vector size="1" baseType="lpstr">
      <vt:lpstr>Committee:</vt:lpstr>
    </vt:vector>
  </TitlesOfParts>
  <Company>MOH</Company>
  <LinksUpToDate>false</LinksUpToDate>
  <CharactersWithSpaces>41248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Committee:</dc:title>
  <dc:creator>G Cook</dc:creator>
  <cp:lastModifiedBy>Awhina Rangiwai</cp:lastModifiedBy>
  <cp:revision>2</cp:revision>
  <cp:lastPrinted>2015-09-01T00:42:00Z</cp:lastPrinted>
  <dcterms:created xsi:type="dcterms:W3CDTF">2016-03-01T20:31:00Z</dcterms:created>
  <dcterms:modified xsi:type="dcterms:W3CDTF">2016-03-01T20:31:00Z</dcterms:modified>
</cp:coreProperties>
</file>